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CA5F91" w:rsidRPr="00CA5F91" w14:paraId="41346B4B" w14:textId="77777777" w:rsidTr="68A85865">
        <w:trPr>
          <w:trHeight w:val="854"/>
        </w:trPr>
        <w:tc>
          <w:tcPr>
            <w:tcW w:w="9923" w:type="dxa"/>
            <w:shd w:val="clear" w:color="auto" w:fill="333399"/>
          </w:tcPr>
          <w:p w14:paraId="5FCDB191" w14:textId="77777777" w:rsidR="00CA5F91" w:rsidRPr="00CA5F91" w:rsidRDefault="00CA5F91" w:rsidP="00A26944">
            <w:pPr>
              <w:pStyle w:val="Titre8"/>
              <w:spacing w:before="120" w:after="120"/>
              <w:rPr>
                <w:bCs w:val="0"/>
                <w:color w:val="FFFFFF"/>
                <w:sz w:val="20"/>
                <w:szCs w:val="20"/>
              </w:rPr>
            </w:pPr>
            <w:r w:rsidRPr="00CA5F91">
              <w:rPr>
                <w:bCs w:val="0"/>
                <w:color w:val="FFFFFF"/>
                <w:sz w:val="20"/>
                <w:szCs w:val="20"/>
              </w:rPr>
              <w:t>CADRE DE REPONSE</w:t>
            </w:r>
          </w:p>
          <w:p w14:paraId="0F8E338A" w14:textId="7C8CD756" w:rsidR="00CA5F91" w:rsidRPr="00ED1616" w:rsidRDefault="70C5ECB7" w:rsidP="0FA107B0">
            <w:pPr>
              <w:shd w:val="clear" w:color="auto" w:fill="000080"/>
              <w:spacing w:before="120" w:after="120"/>
              <w:jc w:val="center"/>
              <w:rPr>
                <w:rFonts w:ascii="Arial" w:eastAsia="Arial" w:hAnsi="Arial" w:cs="Arial"/>
                <w:b/>
                <w:bCs/>
                <w:caps/>
                <w:color w:val="FFFFFF" w:themeColor="background1"/>
                <w:sz w:val="22"/>
                <w:szCs w:val="22"/>
              </w:rPr>
            </w:pPr>
            <w:r w:rsidRPr="0FA107B0">
              <w:rPr>
                <w:rFonts w:ascii="Arial" w:eastAsia="Arial" w:hAnsi="Arial" w:cs="Arial"/>
                <w:b/>
                <w:bCs/>
                <w:caps/>
                <w:color w:val="FFFFFF" w:themeColor="background1"/>
                <w:sz w:val="22"/>
                <w:szCs w:val="22"/>
              </w:rPr>
              <w:t xml:space="preserve"> accord-Cadre d’accompagnement national de France Travail </w:t>
            </w:r>
          </w:p>
          <w:p w14:paraId="7121E6C2" w14:textId="289356DF" w:rsidR="00CA5F91" w:rsidRPr="00963FDB" w:rsidRDefault="70C5ECB7" w:rsidP="00963FDB">
            <w:pPr>
              <w:shd w:val="clear" w:color="auto" w:fill="000080"/>
              <w:spacing w:before="120" w:after="120"/>
              <w:jc w:val="center"/>
              <w:rPr>
                <w:rFonts w:ascii="Arial" w:eastAsia="Arial" w:hAnsi="Arial" w:cs="Arial"/>
                <w:b/>
                <w:bCs/>
                <w:caps/>
                <w:color w:val="FFFFFF" w:themeColor="background1"/>
                <w:sz w:val="22"/>
                <w:szCs w:val="22"/>
              </w:rPr>
            </w:pPr>
            <w:r w:rsidRPr="0FA107B0">
              <w:rPr>
                <w:rFonts w:ascii="Arial" w:eastAsia="Arial" w:hAnsi="Arial" w:cs="Arial"/>
                <w:b/>
                <w:bCs/>
                <w:caps/>
                <w:color w:val="FFFFFF" w:themeColor="background1"/>
                <w:sz w:val="22"/>
                <w:szCs w:val="22"/>
              </w:rPr>
              <w:t>dans le cadre de la création et la révision de sa conformité RGPD/RIA/HOMOLOGATION DES SI</w:t>
            </w:r>
          </w:p>
          <w:p w14:paraId="385DF06C" w14:textId="71AA69AA" w:rsidR="68A85865" w:rsidRPr="00ED1616" w:rsidRDefault="68A85865" w:rsidP="68A85865">
            <w:pPr>
              <w:jc w:val="center"/>
              <w:rPr>
                <w:rFonts w:ascii="Arial" w:hAnsi="Arial" w:cs="Arial"/>
                <w:b/>
                <w:bCs/>
                <w:color w:val="FFFFFF" w:themeColor="background1"/>
              </w:rPr>
            </w:pPr>
          </w:p>
          <w:p w14:paraId="57C06A83" w14:textId="2C1DF9C2" w:rsidR="127654AE" w:rsidRDefault="127654AE" w:rsidP="68A85865">
            <w:pPr>
              <w:jc w:val="center"/>
              <w:rPr>
                <w:rFonts w:ascii="Arial" w:hAnsi="Arial" w:cs="Arial"/>
                <w:b/>
                <w:bCs/>
                <w:color w:val="FFFFFF" w:themeColor="background1"/>
              </w:rPr>
            </w:pPr>
            <w:r w:rsidRPr="00ED1616">
              <w:rPr>
                <w:rFonts w:ascii="Arial" w:hAnsi="Arial" w:cs="Arial"/>
                <w:b/>
                <w:bCs/>
                <w:color w:val="FFFFFF" w:themeColor="background1"/>
              </w:rPr>
              <w:t>LOT 2</w:t>
            </w:r>
            <w:r w:rsidR="00C46DFE" w:rsidRPr="00ED1616">
              <w:rPr>
                <w:rFonts w:ascii="Arial" w:hAnsi="Arial" w:cs="Arial"/>
                <w:b/>
                <w:bCs/>
                <w:color w:val="FFFFFF" w:themeColor="background1"/>
              </w:rPr>
              <w:t xml:space="preserve"> </w:t>
            </w:r>
            <w:r w:rsidR="008022E0">
              <w:rPr>
                <w:rFonts w:ascii="Arial" w:hAnsi="Arial" w:cs="Arial"/>
                <w:b/>
                <w:bCs/>
                <w:color w:val="FFFFFF" w:themeColor="background1"/>
              </w:rPr>
              <w:t>Homologations de sécurité des systèmes d’information</w:t>
            </w:r>
          </w:p>
          <w:p w14:paraId="3C9E8D93" w14:textId="77777777" w:rsidR="00CA5F91" w:rsidRPr="00CA5F91" w:rsidRDefault="00CA5F91" w:rsidP="00A26944">
            <w:pPr>
              <w:jc w:val="center"/>
              <w:rPr>
                <w:rFonts w:ascii="Arial" w:hAnsi="Arial" w:cs="Arial"/>
                <w:b/>
                <w:color w:val="FFFFFF"/>
              </w:rPr>
            </w:pPr>
          </w:p>
          <w:p w14:paraId="29AA05DD" w14:textId="73AF6FE8" w:rsidR="00CA5F91" w:rsidRPr="00CA5F91" w:rsidRDefault="00CA5F91" w:rsidP="68A85865">
            <w:pPr>
              <w:jc w:val="center"/>
              <w:rPr>
                <w:rFonts w:ascii="Arial" w:hAnsi="Arial" w:cs="Arial"/>
                <w:b/>
                <w:bCs/>
                <w:color w:val="FFFFFF"/>
              </w:rPr>
            </w:pPr>
            <w:r w:rsidRPr="68A85865">
              <w:rPr>
                <w:rFonts w:ascii="Arial" w:hAnsi="Arial" w:cs="Arial"/>
                <w:b/>
                <w:bCs/>
                <w:color w:val="FFFFFF" w:themeColor="background1"/>
              </w:rPr>
              <w:t>CONSULTATION N°0</w:t>
            </w:r>
            <w:r w:rsidR="008E4DDC">
              <w:rPr>
                <w:rFonts w:ascii="Arial" w:hAnsi="Arial" w:cs="Arial"/>
                <w:b/>
                <w:bCs/>
                <w:color w:val="FFFFFF" w:themeColor="background1"/>
              </w:rPr>
              <w:t>1</w:t>
            </w:r>
            <w:r w:rsidR="06D67EE0" w:rsidRPr="68A85865">
              <w:rPr>
                <w:rFonts w:ascii="Arial" w:hAnsi="Arial" w:cs="Arial"/>
                <w:b/>
                <w:bCs/>
                <w:color w:val="FFFFFF" w:themeColor="background1"/>
              </w:rPr>
              <w:t xml:space="preserve">7.25 </w:t>
            </w:r>
          </w:p>
          <w:p w14:paraId="7AAFB15E" w14:textId="77777777" w:rsidR="00CA5F91" w:rsidRPr="00CA5F91" w:rsidRDefault="00CA5F91" w:rsidP="00A26944">
            <w:pPr>
              <w:jc w:val="center"/>
              <w:rPr>
                <w:rFonts w:ascii="Arial" w:hAnsi="Arial" w:cs="Arial"/>
                <w:b/>
                <w:color w:val="FFFFFF"/>
              </w:rPr>
            </w:pPr>
          </w:p>
        </w:tc>
      </w:tr>
    </w:tbl>
    <w:p w14:paraId="1304F7BD" w14:textId="77777777" w:rsidR="00CA5F91" w:rsidRPr="00CA5F91" w:rsidRDefault="00CA5F91" w:rsidP="00CA5F91">
      <w:pPr>
        <w:jc w:val="both"/>
        <w:rPr>
          <w:rFonts w:ascii="Arial" w:hAnsi="Arial" w:cs="Arial"/>
          <w:b/>
        </w:rPr>
      </w:pPr>
      <w:r w:rsidRPr="00CA5F91">
        <w:rPr>
          <w:rFonts w:ascii="Arial" w:hAnsi="Arial" w:cs="Arial"/>
          <w:b/>
        </w:rPr>
        <w:t>Le présent Cadre de réponse complété par le candidat constitue sa proposition technique.</w:t>
      </w:r>
    </w:p>
    <w:p w14:paraId="40A0B8D2" w14:textId="77777777" w:rsidR="00CA5F91" w:rsidRPr="00CA5F91" w:rsidRDefault="00CA5F91" w:rsidP="00CA5F91">
      <w:pPr>
        <w:jc w:val="both"/>
        <w:rPr>
          <w:rFonts w:ascii="Arial" w:hAnsi="Arial" w:cs="Arial"/>
          <w:b/>
        </w:rPr>
      </w:pPr>
    </w:p>
    <w:p w14:paraId="70DF1BBD" w14:textId="7B7D63A0" w:rsidR="00CA5F91" w:rsidRPr="00CA5F91" w:rsidRDefault="00CA5F91" w:rsidP="68A85865">
      <w:pPr>
        <w:jc w:val="both"/>
        <w:rPr>
          <w:rFonts w:ascii="Arial" w:hAnsi="Arial" w:cs="Arial"/>
          <w:b/>
          <w:bCs/>
        </w:rPr>
      </w:pPr>
      <w:r w:rsidRPr="68A85865">
        <w:rPr>
          <w:rFonts w:ascii="Arial" w:hAnsi="Arial" w:cs="Arial"/>
          <w:b/>
          <w:bCs/>
        </w:rPr>
        <w:t xml:space="preserve">Ce cadre est exhaustif : toutes les fiches ou rubriques doivent être renseignées par </w:t>
      </w:r>
      <w:r w:rsidR="2B1AD601" w:rsidRPr="68A85865">
        <w:rPr>
          <w:rFonts w:ascii="Arial" w:hAnsi="Arial" w:cs="Arial"/>
          <w:b/>
          <w:bCs/>
        </w:rPr>
        <w:t>le candidat</w:t>
      </w:r>
      <w:r w:rsidRPr="68A85865">
        <w:rPr>
          <w:rFonts w:ascii="Arial" w:hAnsi="Arial" w:cs="Arial"/>
          <w:b/>
          <w:bCs/>
        </w:rPr>
        <w:t>, selon les indications données au présent Cadre de réponse ; le candidat n’a pas à produire d’autres informations ou documents que ceux étant expressément sollicités dans le présent Cadre de réponse.</w:t>
      </w:r>
    </w:p>
    <w:p w14:paraId="3A381E7E" w14:textId="77777777" w:rsidR="00CA5F91" w:rsidRPr="00CA5F91" w:rsidRDefault="00CA5F91" w:rsidP="00CA5F91">
      <w:pPr>
        <w:rPr>
          <w:rFonts w:ascii="Arial" w:hAnsi="Arial" w:cs="Arial"/>
          <w:b/>
          <w:highlight w:val="yellow"/>
        </w:rPr>
      </w:pPr>
    </w:p>
    <w:p w14:paraId="15F692EE" w14:textId="77777777" w:rsidR="00CA5F91" w:rsidRPr="000415F8" w:rsidRDefault="00CA5F91" w:rsidP="00ED1616">
      <w:pPr>
        <w:jc w:val="both"/>
        <w:rPr>
          <w:rFonts w:ascii="Arial" w:hAnsi="Arial" w:cs="Arial"/>
          <w:b/>
        </w:rPr>
      </w:pPr>
      <w:r w:rsidRPr="000415F8">
        <w:rPr>
          <w:rFonts w:ascii="Arial" w:hAnsi="Arial" w:cs="Arial"/>
          <w:b/>
        </w:rPr>
        <w:t>Si le candidat souhaite argumenter ses propos cela lui est possible si, et seulement si, il répond aux éléments demandés dans le cadre de réponse ci-dessous. Le candidat indique alors dans le cadre de réponse l’annexe à laquelle le notateur doit se reporter.</w:t>
      </w:r>
    </w:p>
    <w:p w14:paraId="2F6F6F0E" w14:textId="77777777" w:rsidR="00CA5F91" w:rsidRDefault="00CA5F91" w:rsidP="00CA5F91">
      <w:pPr>
        <w:rPr>
          <w:rFonts w:ascii="Arial" w:hAnsi="Arial" w:cs="Arial"/>
          <w:b/>
        </w:rPr>
      </w:pPr>
      <w:r w:rsidRPr="000415F8">
        <w:rPr>
          <w:rFonts w:ascii="Arial" w:hAnsi="Arial" w:cs="Arial"/>
          <w:b/>
        </w:rPr>
        <w:t xml:space="preserve"> </w:t>
      </w:r>
    </w:p>
    <w:p w14:paraId="61044792" w14:textId="20B4E9F6" w:rsidR="00CA5F91" w:rsidRPr="00963FDB" w:rsidRDefault="003C403D" w:rsidP="00963FDB">
      <w:pPr>
        <w:rPr>
          <w:rFonts w:ascii="Arial" w:hAnsi="Arial" w:cs="Arial"/>
          <w:b/>
        </w:rPr>
      </w:pPr>
      <w:r w:rsidRPr="00ED1616">
        <w:rPr>
          <w:rFonts w:ascii="Arial" w:hAnsi="Arial" w:cs="Arial"/>
          <w:b/>
        </w:rPr>
        <w:t>Le candidat produit obligatoirement un cadre de réponse par lot auquel il candidate.</w:t>
      </w: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CA5F91" w:rsidRPr="00CA5F91" w14:paraId="18C9A5C4" w14:textId="77777777" w:rsidTr="00A26944">
        <w:trPr>
          <w:trHeight w:val="364"/>
        </w:trPr>
        <w:tc>
          <w:tcPr>
            <w:tcW w:w="9072" w:type="dxa"/>
            <w:shd w:val="solid" w:color="333399" w:fill="333399"/>
            <w:vAlign w:val="center"/>
          </w:tcPr>
          <w:p w14:paraId="7C3AA3EC" w14:textId="77777777" w:rsidR="00CA5F91" w:rsidRPr="00CA5F91" w:rsidRDefault="00CA5F91" w:rsidP="00A26944">
            <w:pPr>
              <w:tabs>
                <w:tab w:val="left" w:pos="-142"/>
                <w:tab w:val="left" w:pos="4111"/>
              </w:tabs>
              <w:jc w:val="both"/>
              <w:rPr>
                <w:rFonts w:ascii="Arial" w:hAnsi="Arial" w:cs="Arial"/>
                <w:b/>
                <w:bCs/>
                <w:color w:val="FFFFFF"/>
              </w:rPr>
            </w:pPr>
            <w:r w:rsidRPr="00CA5F91">
              <w:rPr>
                <w:rFonts w:ascii="Arial" w:hAnsi="Arial" w:cs="Arial"/>
                <w:b/>
                <w:bCs/>
                <w:color w:val="FFFFFF"/>
              </w:rPr>
              <w:br w:type="page"/>
            </w:r>
            <w:r w:rsidRPr="00CA5F91">
              <w:rPr>
                <w:rFonts w:ascii="Arial" w:hAnsi="Arial" w:cs="Arial"/>
                <w:b/>
                <w:bCs/>
                <w:color w:val="FFFFFF"/>
              </w:rPr>
              <w:br w:type="page"/>
              <w:t>A – Identification du pouvoir adjudicateur</w:t>
            </w:r>
          </w:p>
        </w:tc>
        <w:tc>
          <w:tcPr>
            <w:tcW w:w="851" w:type="dxa"/>
            <w:shd w:val="solid" w:color="333399" w:fill="333399"/>
            <w:vAlign w:val="center"/>
          </w:tcPr>
          <w:p w14:paraId="70AF868C" w14:textId="77777777" w:rsidR="00CA5F91" w:rsidRPr="00CA5F91" w:rsidRDefault="00CA5F91" w:rsidP="00A26944">
            <w:pPr>
              <w:tabs>
                <w:tab w:val="left" w:pos="-142"/>
              </w:tabs>
              <w:jc w:val="right"/>
              <w:rPr>
                <w:rFonts w:ascii="Arial" w:hAnsi="Arial" w:cs="Arial"/>
                <w:b/>
                <w:bCs/>
                <w:color w:val="FFFFFF"/>
              </w:rPr>
            </w:pPr>
          </w:p>
        </w:tc>
      </w:tr>
    </w:tbl>
    <w:p w14:paraId="0AE92241" w14:textId="77777777" w:rsidR="00CA5F91" w:rsidRPr="00CA5F91" w:rsidRDefault="00CA5F91" w:rsidP="00CA5F91">
      <w:pPr>
        <w:rPr>
          <w:rFonts w:ascii="Arial" w:hAnsi="Arial" w:cs="Arial"/>
          <w:b/>
        </w:rPr>
      </w:pPr>
    </w:p>
    <w:p w14:paraId="392BDB07" w14:textId="77777777" w:rsidR="004B6BCE" w:rsidRPr="004B6BCE" w:rsidRDefault="004B6BCE" w:rsidP="004B6BCE">
      <w:pPr>
        <w:pStyle w:val="En-tte"/>
        <w:rPr>
          <w:rFonts w:ascii="Arial" w:hAnsi="Arial" w:cs="Arial"/>
          <w:b/>
          <w:bCs/>
        </w:rPr>
      </w:pPr>
      <w:r w:rsidRPr="004B6BCE">
        <w:rPr>
          <w:rFonts w:ascii="Arial" w:hAnsi="Arial" w:cs="Arial"/>
          <w:b/>
          <w:bCs/>
        </w:rPr>
        <w:t>France Travail, Direction générale</w:t>
      </w:r>
    </w:p>
    <w:p w14:paraId="627E6CEA" w14:textId="77777777" w:rsidR="004B6BCE" w:rsidRPr="004B6BCE" w:rsidRDefault="004B6BCE" w:rsidP="004B6BCE">
      <w:pPr>
        <w:pStyle w:val="En-tte"/>
        <w:rPr>
          <w:rFonts w:ascii="Arial" w:hAnsi="Arial" w:cs="Arial"/>
        </w:rPr>
      </w:pPr>
      <w:r w:rsidRPr="004B6BCE">
        <w:rPr>
          <w:rFonts w:ascii="Arial" w:hAnsi="Arial" w:cs="Arial"/>
        </w:rPr>
        <w:t xml:space="preserve">1 avenue du docteur Gley </w:t>
      </w:r>
      <w:r w:rsidRPr="004B6BCE">
        <w:rPr>
          <w:rFonts w:ascii="Arial" w:hAnsi="Arial" w:cs="Arial"/>
        </w:rPr>
        <w:br/>
        <w:t>75987 Paris Cedex 20</w:t>
      </w:r>
    </w:p>
    <w:p w14:paraId="09A410BB" w14:textId="77777777" w:rsidR="00CA5F91" w:rsidRPr="00CA5F91" w:rsidRDefault="00CA5F91" w:rsidP="00CA5F91">
      <w:pPr>
        <w:pStyle w:val="En-tte"/>
        <w:tabs>
          <w:tab w:val="clear" w:pos="4536"/>
          <w:tab w:val="clear" w:pos="9072"/>
        </w:tabs>
        <w:rPr>
          <w:rFonts w:ascii="Arial" w:hAnsi="Arial"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CA5F91" w:rsidRPr="00CA5F91" w14:paraId="4A0A0368" w14:textId="77777777" w:rsidTr="00A26944">
        <w:trPr>
          <w:trHeight w:val="364"/>
        </w:trPr>
        <w:tc>
          <w:tcPr>
            <w:tcW w:w="9072" w:type="dxa"/>
            <w:shd w:val="solid" w:color="333399" w:fill="333399"/>
            <w:vAlign w:val="center"/>
          </w:tcPr>
          <w:p w14:paraId="7622904D" w14:textId="77777777" w:rsidR="00CA5F91" w:rsidRPr="00CA5F91" w:rsidRDefault="00CA5F91" w:rsidP="00A26944">
            <w:pPr>
              <w:tabs>
                <w:tab w:val="left" w:pos="-142"/>
                <w:tab w:val="left" w:pos="4111"/>
              </w:tabs>
              <w:jc w:val="both"/>
              <w:rPr>
                <w:rFonts w:ascii="Arial" w:hAnsi="Arial" w:cs="Arial"/>
                <w:b/>
                <w:bCs/>
                <w:color w:val="FFFFFF"/>
              </w:rPr>
            </w:pPr>
            <w:r w:rsidRPr="00CA5F91">
              <w:rPr>
                <w:rFonts w:ascii="Arial" w:hAnsi="Arial" w:cs="Arial"/>
                <w:b/>
                <w:bCs/>
                <w:color w:val="FFFFFF"/>
              </w:rPr>
              <w:br w:type="page"/>
            </w:r>
            <w:r w:rsidRPr="00CA5F91">
              <w:rPr>
                <w:rFonts w:ascii="Arial" w:hAnsi="Arial" w:cs="Arial"/>
                <w:b/>
                <w:bCs/>
                <w:color w:val="FFFFFF"/>
              </w:rPr>
              <w:br w:type="page"/>
              <w:t>B - Objet du marché</w:t>
            </w:r>
          </w:p>
        </w:tc>
        <w:tc>
          <w:tcPr>
            <w:tcW w:w="851" w:type="dxa"/>
            <w:shd w:val="solid" w:color="333399" w:fill="333399"/>
            <w:vAlign w:val="center"/>
          </w:tcPr>
          <w:p w14:paraId="2706C6EC" w14:textId="77777777" w:rsidR="00CA5F91" w:rsidRPr="00CA5F91" w:rsidRDefault="00CA5F91" w:rsidP="00A26944">
            <w:pPr>
              <w:tabs>
                <w:tab w:val="left" w:pos="-142"/>
              </w:tabs>
              <w:jc w:val="right"/>
              <w:rPr>
                <w:rFonts w:ascii="Arial" w:hAnsi="Arial" w:cs="Arial"/>
                <w:b/>
                <w:bCs/>
                <w:color w:val="FFFFFF"/>
              </w:rPr>
            </w:pPr>
          </w:p>
        </w:tc>
      </w:tr>
    </w:tbl>
    <w:p w14:paraId="7D31850B" w14:textId="77777777" w:rsidR="00CA5F91" w:rsidRPr="00CA5F91" w:rsidRDefault="00CA5F91" w:rsidP="00CA5F91">
      <w:pPr>
        <w:rPr>
          <w:rFonts w:ascii="Arial" w:hAnsi="Arial" w:cs="Arial"/>
          <w:b/>
          <w:bCs/>
        </w:rPr>
      </w:pPr>
    </w:p>
    <w:p w14:paraId="6FC9F626" w14:textId="3B997CF0" w:rsidR="00CA5F91" w:rsidRDefault="00CA5F91" w:rsidP="00CA5F91">
      <w:pPr>
        <w:jc w:val="both"/>
        <w:rPr>
          <w:rFonts w:ascii="Arial" w:hAnsi="Arial" w:cs="Arial"/>
          <w:bCs/>
        </w:rPr>
      </w:pPr>
      <w:r w:rsidRPr="00CA5F91">
        <w:rPr>
          <w:rFonts w:ascii="Arial" w:hAnsi="Arial" w:cs="Arial"/>
          <w:bCs/>
        </w:rPr>
        <w:t xml:space="preserve">Le marché a pour objet a pour objet l’accompagnement national de </w:t>
      </w:r>
      <w:r w:rsidR="004B6BCE">
        <w:rPr>
          <w:rFonts w:ascii="Arial" w:hAnsi="Arial" w:cs="Arial"/>
          <w:bCs/>
        </w:rPr>
        <w:t>France Travail</w:t>
      </w:r>
      <w:r w:rsidRPr="00CA5F91">
        <w:rPr>
          <w:rFonts w:ascii="Arial" w:hAnsi="Arial" w:cs="Arial"/>
          <w:bCs/>
        </w:rPr>
        <w:t xml:space="preserve"> </w:t>
      </w:r>
      <w:r w:rsidR="0F7F27FB" w:rsidRPr="00ED1616">
        <w:rPr>
          <w:rFonts w:ascii="Arial" w:hAnsi="Arial" w:cs="Arial"/>
        </w:rPr>
        <w:t>dans le cadre du dispositif d’homologation de sécurité de ses système</w:t>
      </w:r>
      <w:r w:rsidR="15A68CC3" w:rsidRPr="00ED1616">
        <w:rPr>
          <w:rFonts w:ascii="Arial" w:hAnsi="Arial" w:cs="Arial"/>
        </w:rPr>
        <w:t>s d’information</w:t>
      </w:r>
      <w:r w:rsidRPr="00ED1616">
        <w:rPr>
          <w:rFonts w:ascii="Arial" w:hAnsi="Arial" w:cs="Arial"/>
          <w:bCs/>
        </w:rPr>
        <w:t>.</w:t>
      </w:r>
      <w:r w:rsidRPr="00CA5F91">
        <w:rPr>
          <w:rFonts w:ascii="Arial" w:hAnsi="Arial" w:cs="Arial"/>
          <w:bCs/>
        </w:rPr>
        <w:t xml:space="preserve">  </w:t>
      </w:r>
    </w:p>
    <w:p w14:paraId="76DFD122" w14:textId="77777777" w:rsidR="000F0C47" w:rsidRDefault="000F0C47" w:rsidP="00CA5F91">
      <w:pPr>
        <w:jc w:val="both"/>
        <w:rPr>
          <w:rFonts w:ascii="Arial" w:hAnsi="Arial" w:cs="Arial"/>
          <w:bCs/>
        </w:rPr>
      </w:pPr>
    </w:p>
    <w:p w14:paraId="62361E87" w14:textId="64CA4C18" w:rsidR="000F0C47" w:rsidRPr="000F0C47" w:rsidRDefault="000F0C47" w:rsidP="000F0C47">
      <w:pPr>
        <w:jc w:val="both"/>
        <w:rPr>
          <w:rFonts w:ascii="Arial" w:hAnsi="Arial" w:cs="Arial"/>
          <w:bCs/>
        </w:rPr>
      </w:pPr>
      <w:r w:rsidRPr="000F0C47">
        <w:rPr>
          <w:rFonts w:ascii="Arial" w:hAnsi="Arial" w:cs="Arial"/>
          <w:bCs/>
        </w:rPr>
        <w:t>Le présent cadre de réponse concerne le lot n°</w:t>
      </w:r>
      <w:r>
        <w:rPr>
          <w:rFonts w:ascii="Arial" w:hAnsi="Arial" w:cs="Arial"/>
          <w:bCs/>
        </w:rPr>
        <w:t>2</w:t>
      </w:r>
      <w:r w:rsidRPr="000F0C47">
        <w:rPr>
          <w:rFonts w:ascii="Arial" w:hAnsi="Arial" w:cs="Arial"/>
          <w:bCs/>
        </w:rPr>
        <w:t> </w:t>
      </w:r>
      <w:r w:rsidRPr="008022E0">
        <w:rPr>
          <w:rFonts w:ascii="Arial" w:hAnsi="Arial" w:cs="Arial"/>
          <w:bCs/>
        </w:rPr>
        <w:t xml:space="preserve">: </w:t>
      </w:r>
      <w:r w:rsidR="008022E0" w:rsidRPr="008022E0">
        <w:rPr>
          <w:rFonts w:ascii="Arial" w:hAnsi="Arial" w:cs="Arial"/>
          <w:b/>
          <w:bCs/>
          <w:color w:val="FFFFFF" w:themeColor="background1"/>
        </w:rPr>
        <w:t xml:space="preserve"> </w:t>
      </w:r>
      <w:r w:rsidR="008022E0" w:rsidRPr="008022E0">
        <w:rPr>
          <w:rFonts w:ascii="Arial" w:hAnsi="Arial" w:cs="Arial"/>
          <w:b/>
          <w:bCs/>
        </w:rPr>
        <w:t>Homologations de sécurité des systèmes d’information</w:t>
      </w:r>
    </w:p>
    <w:p w14:paraId="31F4F316" w14:textId="77777777" w:rsidR="00CA5F91" w:rsidRPr="00CA5F91" w:rsidRDefault="00CA5F91" w:rsidP="00CA5F91">
      <w:pPr>
        <w:jc w:val="both"/>
        <w:rPr>
          <w:rFonts w:ascii="Arial" w:hAnsi="Arial" w:cs="Arial"/>
          <w:bCs/>
        </w:rPr>
      </w:pPr>
    </w:p>
    <w:p w14:paraId="1D1E6065" w14:textId="77777777" w:rsidR="00CA5F91" w:rsidRPr="00CA5F91" w:rsidRDefault="00CA5F91" w:rsidP="00CA5F91">
      <w:pPr>
        <w:jc w:val="both"/>
        <w:rPr>
          <w:rFonts w:ascii="Arial" w:hAnsi="Arial" w:cs="Arial"/>
          <w:bCs/>
        </w:rPr>
      </w:pPr>
      <w:r w:rsidRPr="00CA5F91">
        <w:rPr>
          <w:rFonts w:ascii="Arial" w:hAnsi="Arial" w:cs="Arial"/>
          <w:bCs/>
        </w:rPr>
        <w:t xml:space="preserve">Les prestations sont décrites au Contrat et au Cahier des charges fonctionnel et technique (CCFT). </w:t>
      </w:r>
    </w:p>
    <w:p w14:paraId="3164CE85" w14:textId="77777777" w:rsidR="00CA5F91" w:rsidRPr="00CA5F91" w:rsidRDefault="00CA5F91" w:rsidP="00CA5F91">
      <w:pPr>
        <w:jc w:val="both"/>
        <w:rPr>
          <w:rFonts w:ascii="Arial" w:hAnsi="Arial"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CA5F91" w:rsidRPr="00CA5F91" w14:paraId="54C93457" w14:textId="77777777" w:rsidTr="00A26944">
        <w:trPr>
          <w:trHeight w:val="364"/>
        </w:trPr>
        <w:tc>
          <w:tcPr>
            <w:tcW w:w="9072" w:type="dxa"/>
            <w:shd w:val="solid" w:color="333399" w:fill="333399"/>
            <w:vAlign w:val="center"/>
          </w:tcPr>
          <w:p w14:paraId="03539744" w14:textId="77777777" w:rsidR="00CA5F91" w:rsidRPr="00CA5F91" w:rsidRDefault="00CA5F91" w:rsidP="00A26944">
            <w:pPr>
              <w:tabs>
                <w:tab w:val="left" w:pos="-142"/>
                <w:tab w:val="left" w:pos="4111"/>
              </w:tabs>
              <w:jc w:val="both"/>
              <w:rPr>
                <w:rFonts w:ascii="Arial" w:hAnsi="Arial" w:cs="Arial"/>
                <w:b/>
                <w:bCs/>
                <w:color w:val="FFFFFF"/>
              </w:rPr>
            </w:pPr>
            <w:r w:rsidRPr="00CA5F91">
              <w:rPr>
                <w:rFonts w:ascii="Arial" w:hAnsi="Arial" w:cs="Arial"/>
                <w:color w:val="FFFFFF"/>
              </w:rPr>
              <w:br w:type="page"/>
            </w:r>
            <w:r w:rsidRPr="00CA5F91">
              <w:rPr>
                <w:rFonts w:ascii="Arial" w:hAnsi="Arial" w:cs="Arial"/>
                <w:b/>
                <w:bCs/>
                <w:color w:val="FFFFFF"/>
              </w:rPr>
              <w:br w:type="page"/>
            </w:r>
            <w:r w:rsidRPr="00CA5F91">
              <w:rPr>
                <w:rFonts w:ascii="Arial" w:hAnsi="Arial" w:cs="Arial"/>
                <w:b/>
                <w:bCs/>
                <w:color w:val="FFFFFF"/>
              </w:rPr>
              <w:br w:type="page"/>
              <w:t>C - Identification du candidat</w:t>
            </w:r>
          </w:p>
        </w:tc>
        <w:tc>
          <w:tcPr>
            <w:tcW w:w="851" w:type="dxa"/>
            <w:shd w:val="solid" w:color="333399" w:fill="333399"/>
            <w:vAlign w:val="center"/>
          </w:tcPr>
          <w:p w14:paraId="38DEC21A" w14:textId="77777777" w:rsidR="00CA5F91" w:rsidRPr="00CA5F91" w:rsidRDefault="00CA5F91" w:rsidP="00A26944">
            <w:pPr>
              <w:tabs>
                <w:tab w:val="left" w:pos="-142"/>
              </w:tabs>
              <w:jc w:val="right"/>
              <w:rPr>
                <w:rFonts w:ascii="Arial" w:hAnsi="Arial" w:cs="Arial"/>
                <w:b/>
                <w:bCs/>
                <w:color w:val="FFFFFF"/>
              </w:rPr>
            </w:pPr>
          </w:p>
        </w:tc>
      </w:tr>
    </w:tbl>
    <w:p w14:paraId="45E9D6BB" w14:textId="77777777" w:rsidR="00CA5F91" w:rsidRPr="00CA5F91" w:rsidRDefault="00CA5F91" w:rsidP="00CA5F91">
      <w:pPr>
        <w:autoSpaceDE w:val="0"/>
        <w:autoSpaceDN w:val="0"/>
        <w:adjustRightInd w:val="0"/>
        <w:jc w:val="both"/>
        <w:rPr>
          <w:rFonts w:ascii="Arial" w:hAnsi="Arial" w:cs="Arial"/>
        </w:rPr>
      </w:pPr>
    </w:p>
    <w:p w14:paraId="36DF97B4" w14:textId="77777777" w:rsidR="00CA5F91" w:rsidRPr="00CA5F91" w:rsidRDefault="00CA5F91" w:rsidP="00CA5F91">
      <w:pPr>
        <w:autoSpaceDE w:val="0"/>
        <w:autoSpaceDN w:val="0"/>
        <w:adjustRightInd w:val="0"/>
        <w:jc w:val="both"/>
        <w:rPr>
          <w:rFonts w:ascii="Arial" w:hAnsi="Arial" w:cs="Arial"/>
        </w:rPr>
      </w:pPr>
      <w:r w:rsidRPr="00CA5F91">
        <w:rPr>
          <w:rFonts w:ascii="Arial" w:hAnsi="Arial" w:cs="Arial"/>
        </w:rPr>
        <w:t>Raison ou dénomination sociale et adresse du candidat (ou du mandataire en cas de groupement constitué en application des articles R2142-19 à R2142-27 du code de la commande publique) :</w:t>
      </w:r>
    </w:p>
    <w:p w14:paraId="33551A31" w14:textId="77777777" w:rsidR="00CA5F91" w:rsidRPr="00CA5F91" w:rsidRDefault="00CA5F91" w:rsidP="00CA5F91">
      <w:pPr>
        <w:autoSpaceDE w:val="0"/>
        <w:autoSpaceDN w:val="0"/>
        <w:adjustRightInd w:val="0"/>
        <w:jc w:val="both"/>
        <w:rPr>
          <w:rFonts w:ascii="Arial" w:hAnsi="Arial" w:cs="Arial"/>
        </w:rPr>
      </w:pPr>
    </w:p>
    <w:p w14:paraId="62DAA00B" w14:textId="77777777" w:rsidR="00CA5F91" w:rsidRPr="00CA5F91" w:rsidRDefault="00CA5F91" w:rsidP="00CA5F91">
      <w:pPr>
        <w:tabs>
          <w:tab w:val="left" w:pos="1980"/>
        </w:tabs>
        <w:jc w:val="center"/>
        <w:rPr>
          <w:rFonts w:ascii="Arial" w:hAnsi="Arial" w:cs="Arial"/>
          <w:b/>
          <w:bCs/>
        </w:rPr>
      </w:pPr>
      <w:r w:rsidRPr="00CA5F91">
        <w:rPr>
          <w:rFonts w:ascii="Arial" w:hAnsi="Arial" w:cs="Arial"/>
          <w:b/>
          <w:bCs/>
        </w:rPr>
        <w:t>A COMPLETER PAR LE CANDIDAT</w:t>
      </w:r>
    </w:p>
    <w:p w14:paraId="783AA274" w14:textId="77777777" w:rsidR="00CA5F91" w:rsidRPr="00CA5F91" w:rsidRDefault="00CA5F91" w:rsidP="00CA5F91">
      <w:pPr>
        <w:tabs>
          <w:tab w:val="left" w:pos="1980"/>
        </w:tabs>
        <w:rPr>
          <w:rFonts w:ascii="Arial" w:hAnsi="Arial" w:cs="Arial"/>
        </w:rPr>
      </w:pPr>
    </w:p>
    <w:p w14:paraId="7C7741E2"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t xml:space="preserve">Raison ou dénomination sociale : </w:t>
      </w:r>
    </w:p>
    <w:p w14:paraId="06278426" w14:textId="77777777" w:rsidR="00CA5F91" w:rsidRPr="00CA5F91" w:rsidRDefault="00CA5F91" w:rsidP="00CA5F91">
      <w:pPr>
        <w:tabs>
          <w:tab w:val="left" w:pos="1980"/>
        </w:tabs>
        <w:rPr>
          <w:rFonts w:ascii="Arial" w:hAnsi="Arial" w:cs="Arial"/>
        </w:rPr>
      </w:pPr>
    </w:p>
    <w:p w14:paraId="350561D3"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t xml:space="preserve">Adresse : </w:t>
      </w:r>
    </w:p>
    <w:p w14:paraId="2A86A216" w14:textId="77777777" w:rsidR="00CA5F91" w:rsidRPr="00CA5F91" w:rsidRDefault="00CA5F91" w:rsidP="00CA5F91">
      <w:pPr>
        <w:tabs>
          <w:tab w:val="left" w:pos="1980"/>
        </w:tabs>
        <w:rPr>
          <w:rFonts w:ascii="Arial" w:hAnsi="Arial" w:cs="Arial"/>
        </w:rPr>
      </w:pPr>
    </w:p>
    <w:p w14:paraId="0A04F5F2"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t>Téléphone :  </w:t>
      </w:r>
    </w:p>
    <w:p w14:paraId="7B5BF11E" w14:textId="77777777" w:rsidR="00CA5F91" w:rsidRPr="00CA5F91" w:rsidRDefault="00CA5F91" w:rsidP="00CA5F91">
      <w:pPr>
        <w:tabs>
          <w:tab w:val="left" w:pos="1980"/>
        </w:tabs>
        <w:rPr>
          <w:rFonts w:ascii="Arial" w:hAnsi="Arial" w:cs="Arial"/>
        </w:rPr>
      </w:pPr>
      <w:r w:rsidRPr="00CA5F91">
        <w:rPr>
          <w:rFonts w:ascii="Arial" w:hAnsi="Arial" w:cs="Arial"/>
        </w:rPr>
        <w:t xml:space="preserve"> </w:t>
      </w:r>
    </w:p>
    <w:p w14:paraId="113E128C"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t xml:space="preserve">Fax : </w:t>
      </w:r>
    </w:p>
    <w:p w14:paraId="155A4813" w14:textId="77777777" w:rsidR="00CA5F91" w:rsidRPr="00CA5F91" w:rsidRDefault="00CA5F91" w:rsidP="00CA5F91">
      <w:pPr>
        <w:tabs>
          <w:tab w:val="left" w:pos="1980"/>
        </w:tabs>
        <w:rPr>
          <w:rFonts w:ascii="Arial" w:hAnsi="Arial" w:cs="Arial"/>
        </w:rPr>
      </w:pPr>
    </w:p>
    <w:p w14:paraId="438BB1C1"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t xml:space="preserve">Courriel : </w:t>
      </w:r>
    </w:p>
    <w:p w14:paraId="612F236F" w14:textId="77777777" w:rsidR="00CA5F91" w:rsidRPr="00CA5F91" w:rsidRDefault="00CA5F91" w:rsidP="00CA5F91">
      <w:pPr>
        <w:tabs>
          <w:tab w:val="left" w:pos="1980"/>
        </w:tabs>
        <w:rPr>
          <w:rFonts w:ascii="Arial" w:hAnsi="Arial" w:cs="Arial"/>
        </w:rPr>
      </w:pPr>
    </w:p>
    <w:p w14:paraId="11579267" w14:textId="36CA1213" w:rsidR="00CA5F91" w:rsidRPr="00963FDB" w:rsidRDefault="00CA5F91" w:rsidP="00963FDB">
      <w:pPr>
        <w:numPr>
          <w:ilvl w:val="0"/>
          <w:numId w:val="1"/>
        </w:numPr>
        <w:tabs>
          <w:tab w:val="left" w:pos="1980"/>
        </w:tabs>
        <w:rPr>
          <w:rFonts w:ascii="Arial" w:hAnsi="Arial" w:cs="Arial"/>
        </w:rPr>
      </w:pPr>
      <w:r w:rsidRPr="00CA5F91">
        <w:rPr>
          <w:rFonts w:ascii="Arial" w:hAnsi="Arial" w:cs="Arial"/>
        </w:rPr>
        <w:t xml:space="preserve">Personne à contacter pour toutes questions sur l’offre du candidat : </w:t>
      </w:r>
    </w:p>
    <w:p w14:paraId="679826F9" w14:textId="77777777" w:rsidR="00CA5F91" w:rsidRDefault="00CA5F91" w:rsidP="00CA5F91">
      <w:pPr>
        <w:pStyle w:val="Titre"/>
        <w:jc w:val="left"/>
        <w:rPr>
          <w:rFonts w:ascii="Arial" w:hAnsi="Arial" w:cs="Arial"/>
        </w:rPr>
      </w:pPr>
      <w:r w:rsidRPr="00CA5F91">
        <w:rPr>
          <w:rFonts w:ascii="Arial" w:hAnsi="Arial" w:cs="Arial"/>
        </w:rPr>
        <w:t>NB : L’ensemble des cadres ci-après est à redimensionner et/ou à dupliquer autant que de besoin</w:t>
      </w:r>
    </w:p>
    <w:p w14:paraId="3004782B" w14:textId="77777777" w:rsidR="00CA5F91" w:rsidRPr="00CA5F91" w:rsidRDefault="00CA5F91" w:rsidP="00CA5F91">
      <w:pPr>
        <w:rPr>
          <w:rFonts w:ascii="Arial" w:hAnsi="Arial" w:cs="Arial"/>
          <w:b/>
          <w:bCs/>
          <w:color w:val="FFFFFF"/>
        </w:rPr>
      </w:pPr>
    </w:p>
    <w:p w14:paraId="3682E45C" w14:textId="00C7F67B" w:rsidR="00CA5F91" w:rsidRPr="00CA5F91" w:rsidRDefault="00CA5F91" w:rsidP="00CA5F91">
      <w:pPr>
        <w:shd w:val="clear" w:color="auto" w:fill="333399"/>
        <w:tabs>
          <w:tab w:val="left" w:pos="-142"/>
          <w:tab w:val="left" w:pos="4111"/>
        </w:tabs>
        <w:jc w:val="center"/>
        <w:rPr>
          <w:rFonts w:ascii="Arial" w:hAnsi="Arial" w:cs="Arial"/>
          <w:b/>
          <w:bCs/>
          <w:color w:val="FFFFFF"/>
        </w:rPr>
      </w:pPr>
      <w:r w:rsidRPr="00CA5F91">
        <w:rPr>
          <w:rFonts w:ascii="Arial" w:hAnsi="Arial" w:cs="Arial"/>
          <w:b/>
          <w:bCs/>
          <w:color w:val="FFFFFF"/>
        </w:rPr>
        <w:lastRenderedPageBreak/>
        <w:t xml:space="preserve"> 1.COMPREHENSION ET ANALYSE DU CONTEXTE, DES ENJEUX ET DES BESOINS DE </w:t>
      </w:r>
      <w:r w:rsidR="004B6BCE">
        <w:rPr>
          <w:rFonts w:ascii="Arial" w:hAnsi="Arial" w:cs="Arial"/>
          <w:b/>
          <w:bCs/>
          <w:color w:val="FFFFFF"/>
        </w:rPr>
        <w:t>FRANCE TRAVAIL</w:t>
      </w:r>
    </w:p>
    <w:p w14:paraId="567F75FC" w14:textId="77777777" w:rsidR="00CA5F91" w:rsidRPr="00CA5F91" w:rsidRDefault="00CA5F91" w:rsidP="00CA5F91">
      <w:pPr>
        <w:rPr>
          <w:rFonts w:ascii="Arial" w:hAnsi="Arial" w:cs="Arial"/>
          <w:b/>
          <w:bCs/>
          <w:color w:val="FFFFFF"/>
        </w:rPr>
      </w:pPr>
    </w:p>
    <w:p w14:paraId="72DE3935" w14:textId="731FE9A2" w:rsidR="00CA5F91" w:rsidRPr="00CA5F91" w:rsidRDefault="00CA5F91" w:rsidP="00CA5F91">
      <w:pPr>
        <w:shd w:val="clear" w:color="auto" w:fill="333399"/>
        <w:tabs>
          <w:tab w:val="left" w:pos="-142"/>
          <w:tab w:val="left" w:pos="4111"/>
        </w:tabs>
        <w:jc w:val="both"/>
        <w:rPr>
          <w:rFonts w:ascii="Arial" w:hAnsi="Arial" w:cs="Arial"/>
          <w:b/>
          <w:bCs/>
          <w:i/>
          <w:color w:val="FFFFFF"/>
        </w:rPr>
      </w:pPr>
      <w:r w:rsidRPr="00CA5F91">
        <w:rPr>
          <w:rFonts w:ascii="Arial" w:hAnsi="Arial" w:cs="Arial"/>
          <w:b/>
          <w:bCs/>
          <w:i/>
          <w:color w:val="FFFFFF"/>
        </w:rPr>
        <w:t xml:space="preserve">1.1 Compréhension générale de </w:t>
      </w:r>
      <w:r w:rsidR="004B6BCE">
        <w:rPr>
          <w:rFonts w:ascii="Arial" w:hAnsi="Arial" w:cs="Arial"/>
          <w:b/>
          <w:bCs/>
          <w:i/>
          <w:color w:val="FFFFFF"/>
        </w:rPr>
        <w:t>France Travail</w:t>
      </w:r>
      <w:r w:rsidRPr="00CA5F91">
        <w:rPr>
          <w:rFonts w:ascii="Arial" w:hAnsi="Arial" w:cs="Arial"/>
          <w:b/>
          <w:bCs/>
          <w:i/>
          <w:color w:val="FFFFFF"/>
        </w:rPr>
        <w:t xml:space="preserve"> </w:t>
      </w:r>
    </w:p>
    <w:p w14:paraId="52459F56" w14:textId="77777777" w:rsidR="00CA5F91" w:rsidRPr="00CA5F91" w:rsidRDefault="00CA5F91" w:rsidP="00CA5F91">
      <w:pPr>
        <w:rPr>
          <w:rFonts w:ascii="Arial" w:hAnsi="Arial" w:cs="Arial"/>
          <w:b/>
          <w:bCs/>
          <w:color w:val="FFFFFF"/>
        </w:rPr>
      </w:pPr>
    </w:p>
    <w:p w14:paraId="53FE9476" w14:textId="0ACB35F4" w:rsidR="00CA5F91" w:rsidRPr="00CA5F91" w:rsidRDefault="00CA5F91" w:rsidP="00CA5F91">
      <w:pPr>
        <w:rPr>
          <w:rFonts w:ascii="Arial" w:hAnsi="Arial" w:cs="Arial"/>
        </w:rPr>
      </w:pPr>
      <w:r w:rsidRPr="00CA5F91">
        <w:rPr>
          <w:rFonts w:ascii="Arial" w:hAnsi="Arial" w:cs="Arial"/>
        </w:rPr>
        <w:t>Le candidat expose sa compréhension des enjeux généraux de la mission en décrivant</w:t>
      </w:r>
      <w:r w:rsidR="000054FC">
        <w:rPr>
          <w:rFonts w:ascii="Arial" w:hAnsi="Arial" w:cs="Arial"/>
        </w:rPr>
        <w:t xml:space="preserve"> sa compréhension</w:t>
      </w:r>
      <w:r w:rsidRPr="00CA5F91">
        <w:rPr>
          <w:rFonts w:ascii="Arial" w:hAnsi="Arial" w:cs="Arial"/>
        </w:rPr>
        <w:t xml:space="preserve"> : </w:t>
      </w:r>
    </w:p>
    <w:p w14:paraId="2D45423F" w14:textId="527D702E" w:rsidR="000054FC" w:rsidRPr="00B05210" w:rsidRDefault="000054FC" w:rsidP="00CA5F91">
      <w:pPr>
        <w:numPr>
          <w:ilvl w:val="0"/>
          <w:numId w:val="2"/>
        </w:numPr>
        <w:rPr>
          <w:rFonts w:ascii="Arial" w:hAnsi="Arial" w:cs="Arial"/>
          <w:i/>
        </w:rPr>
      </w:pPr>
      <w:r>
        <w:rPr>
          <w:rFonts w:ascii="Arial" w:hAnsi="Arial" w:cs="Arial"/>
          <w:iCs/>
        </w:rPr>
        <w:t>des missions de France Travail</w:t>
      </w:r>
    </w:p>
    <w:p w14:paraId="50B2209F" w14:textId="52F6AD52" w:rsidR="00CA5F91" w:rsidRPr="000054FC" w:rsidRDefault="000054FC" w:rsidP="000054FC">
      <w:pPr>
        <w:numPr>
          <w:ilvl w:val="0"/>
          <w:numId w:val="2"/>
        </w:numPr>
        <w:rPr>
          <w:rFonts w:ascii="Arial" w:hAnsi="Arial" w:cs="Arial"/>
          <w:i/>
        </w:rPr>
      </w:pPr>
      <w:r>
        <w:rPr>
          <w:rFonts w:ascii="Arial" w:hAnsi="Arial" w:cs="Arial"/>
        </w:rPr>
        <w:t>de l’organisation de France Travail notamment au regard des différentes Directions impliquées dans la réalisation des prestations du marché</w:t>
      </w:r>
    </w:p>
    <w:p w14:paraId="19A33412" w14:textId="2BED9228" w:rsidR="00CA5F91" w:rsidRPr="00CA5F91" w:rsidRDefault="00ED1616" w:rsidP="00A51387">
      <w:pPr>
        <w:spacing w:after="160" w:line="259" w:lineRule="auto"/>
        <w:rPr>
          <w:rFonts w:ascii="Arial" w:hAnsi="Arial" w:cs="Arial"/>
          <w:b/>
          <w:bCs/>
          <w:i/>
          <w:color w:val="FFFFFF"/>
        </w:rPr>
      </w:pPr>
      <w:r w:rsidRPr="00CA5F91">
        <w:rPr>
          <w:rFonts w:ascii="Arial" w:hAnsi="Arial" w:cs="Arial"/>
          <w:noProof/>
        </w:rPr>
        <mc:AlternateContent>
          <mc:Choice Requires="wps">
            <w:drawing>
              <wp:anchor distT="45720" distB="45720" distL="114300" distR="114300" simplePos="0" relativeHeight="251658240" behindDoc="0" locked="0" layoutInCell="1" allowOverlap="1" wp14:anchorId="6E1830F2" wp14:editId="31FA4EA6">
                <wp:simplePos x="0" y="0"/>
                <wp:positionH relativeFrom="margin">
                  <wp:align>right</wp:align>
                </wp:positionH>
                <wp:positionV relativeFrom="paragraph">
                  <wp:posOffset>330835</wp:posOffset>
                </wp:positionV>
                <wp:extent cx="6290945" cy="6668135"/>
                <wp:effectExtent l="0" t="0" r="14605" b="18415"/>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6668219"/>
                        </a:xfrm>
                        <a:prstGeom prst="rect">
                          <a:avLst/>
                        </a:prstGeom>
                        <a:solidFill>
                          <a:srgbClr val="FFFFFF"/>
                        </a:solidFill>
                        <a:ln w="9525">
                          <a:solidFill>
                            <a:srgbClr val="000000"/>
                          </a:solidFill>
                          <a:miter lim="800000"/>
                          <a:headEnd/>
                          <a:tailEnd/>
                        </a:ln>
                      </wps:spPr>
                      <wps:txbx>
                        <w:txbxContent>
                          <w:p w14:paraId="76CE4FDA" w14:textId="77777777" w:rsidR="00CA5F91" w:rsidRDefault="00CA5F91" w:rsidP="00CA5F91"/>
                          <w:p w14:paraId="63DA5F98" w14:textId="77777777" w:rsidR="00CA5F91" w:rsidRDefault="00CA5F91" w:rsidP="00CA5F91"/>
                          <w:p w14:paraId="4B923EBB" w14:textId="77777777" w:rsidR="00CA5F91" w:rsidRDefault="00CA5F91" w:rsidP="00CA5F91"/>
                          <w:p w14:paraId="447D7715" w14:textId="77777777" w:rsidR="00CA5F91" w:rsidRDefault="00CA5F91" w:rsidP="00CA5F91"/>
                          <w:p w14:paraId="1C4E30BB" w14:textId="77777777" w:rsidR="00CA5F91" w:rsidRDefault="00CA5F91" w:rsidP="00CA5F91"/>
                          <w:p w14:paraId="7EB03013" w14:textId="77777777" w:rsidR="00CA5F91" w:rsidRDefault="00CA5F91" w:rsidP="00CA5F91"/>
                          <w:p w14:paraId="4831474E" w14:textId="77777777" w:rsidR="00CA5F91" w:rsidRDefault="00CA5F91" w:rsidP="00CA5F91"/>
                          <w:p w14:paraId="258965A9" w14:textId="77777777" w:rsidR="00CA5F91" w:rsidRDefault="00CA5F91" w:rsidP="00CA5F91"/>
                          <w:p w14:paraId="230DD492" w14:textId="77777777" w:rsidR="00CA5F91" w:rsidRDefault="00CA5F91" w:rsidP="00CA5F91"/>
                          <w:p w14:paraId="64A0A626" w14:textId="77777777" w:rsidR="00CA5F91" w:rsidRDefault="00CA5F91" w:rsidP="00CA5F91"/>
                          <w:p w14:paraId="0212FA17" w14:textId="77777777" w:rsidR="00CA5F91" w:rsidRDefault="00CA5F91" w:rsidP="00CA5F91"/>
                          <w:p w14:paraId="2D11089E" w14:textId="77777777" w:rsidR="00CA5F91" w:rsidRDefault="00CA5F91" w:rsidP="00CA5F9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1830F2" id="_x0000_t202" coordsize="21600,21600" o:spt="202" path="m,l,21600r21600,l21600,xe">
                <v:stroke joinstyle="miter"/>
                <v:path gradientshapeok="t" o:connecttype="rect"/>
              </v:shapetype>
              <v:shape id="Zone de texte 8" o:spid="_x0000_s1026" type="#_x0000_t202" style="position:absolute;margin-left:444.15pt;margin-top:26.05pt;width:495.35pt;height:525.0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">
                <v:textbox>
                  <w:txbxContent>
                    <w:p w14:paraId="76CE4FDA" w14:textId="77777777" w:rsidR="00CA5F91" w:rsidRDefault="00CA5F91" w:rsidP="00CA5F91"/>
                    <w:p w14:paraId="63DA5F98" w14:textId="77777777" w:rsidR="00CA5F91" w:rsidRDefault="00CA5F91" w:rsidP="00CA5F91"/>
                    <w:p w14:paraId="4B923EBB" w14:textId="77777777" w:rsidR="00CA5F91" w:rsidRDefault="00CA5F91" w:rsidP="00CA5F91"/>
                    <w:p w14:paraId="447D7715" w14:textId="77777777" w:rsidR="00CA5F91" w:rsidRDefault="00CA5F91" w:rsidP="00CA5F91"/>
                    <w:p w14:paraId="1C4E30BB" w14:textId="77777777" w:rsidR="00CA5F91" w:rsidRDefault="00CA5F91" w:rsidP="00CA5F91"/>
                    <w:p w14:paraId="7EB03013" w14:textId="77777777" w:rsidR="00CA5F91" w:rsidRDefault="00CA5F91" w:rsidP="00CA5F91"/>
                    <w:p w14:paraId="4831474E" w14:textId="77777777" w:rsidR="00CA5F91" w:rsidRDefault="00CA5F91" w:rsidP="00CA5F91"/>
                    <w:p w14:paraId="258965A9" w14:textId="77777777" w:rsidR="00CA5F91" w:rsidRDefault="00CA5F91" w:rsidP="00CA5F91"/>
                    <w:p w14:paraId="230DD492" w14:textId="77777777" w:rsidR="00CA5F91" w:rsidRDefault="00CA5F91" w:rsidP="00CA5F91"/>
                    <w:p w14:paraId="64A0A626" w14:textId="77777777" w:rsidR="00CA5F91" w:rsidRDefault="00CA5F91" w:rsidP="00CA5F91"/>
                    <w:p w14:paraId="0212FA17" w14:textId="77777777" w:rsidR="00CA5F91" w:rsidRDefault="00CA5F91" w:rsidP="00CA5F91"/>
                    <w:p w14:paraId="2D11089E" w14:textId="77777777" w:rsidR="00CA5F91" w:rsidRDefault="00CA5F91" w:rsidP="00CA5F91"/>
                  </w:txbxContent>
                </v:textbox>
                <w10:wrap type="square" anchorx="margin"/>
              </v:shape>
            </w:pict>
          </mc:Fallback>
        </mc:AlternateContent>
      </w:r>
      <w:r w:rsidR="00CA5F91" w:rsidRPr="00CA5F91">
        <w:rPr>
          <w:rFonts w:ascii="Arial" w:hAnsi="Arial" w:cs="Arial"/>
          <w:i/>
          <w:color w:val="00B050"/>
        </w:rPr>
        <w:t>Le candidat propose une réponse en un maximum de 3 pages pour cet it</w:t>
      </w:r>
      <w:r w:rsidR="00A5442C">
        <w:rPr>
          <w:rFonts w:ascii="Arial" w:hAnsi="Arial" w:cs="Arial"/>
          <w:i/>
          <w:color w:val="00B050"/>
        </w:rPr>
        <w:t>em</w:t>
      </w:r>
      <w:r w:rsidR="00A51387">
        <w:rPr>
          <w:rFonts w:ascii="Arial" w:hAnsi="Arial" w:cs="Arial"/>
          <w:b/>
          <w:bCs/>
          <w:i/>
          <w:color w:val="FFFFFF"/>
        </w:rPr>
        <w:t>em</w:t>
      </w:r>
      <w:r w:rsidR="00CA5F91" w:rsidRPr="00CA5F91">
        <w:rPr>
          <w:rFonts w:ascii="Arial" w:hAnsi="Arial" w:cs="Arial"/>
          <w:b/>
          <w:bCs/>
          <w:i/>
          <w:color w:val="FFFFFF"/>
        </w:rPr>
        <w:t xml:space="preserve">2 </w:t>
      </w:r>
      <w:r w:rsidR="00AD6B3E">
        <w:rPr>
          <w:rFonts w:ascii="Arial" w:hAnsi="Arial" w:cs="Arial"/>
          <w:b/>
          <w:bCs/>
          <w:i/>
          <w:color w:val="FFFFFF"/>
        </w:rPr>
        <w:t>Compréhension de l’objet du marché et du contexte dans lequel s’inscrit ce marché</w:t>
      </w:r>
    </w:p>
    <w:p w14:paraId="25114572" w14:textId="77777777" w:rsidR="00CA5F91" w:rsidRPr="00CA5F91" w:rsidRDefault="00CA5F91" w:rsidP="00CA5F91">
      <w:pPr>
        <w:rPr>
          <w:rFonts w:ascii="Arial" w:hAnsi="Arial" w:cs="Arial"/>
          <w:b/>
          <w:bCs/>
          <w:color w:val="FFFFFF"/>
        </w:rPr>
      </w:pPr>
    </w:p>
    <w:p w14:paraId="21087E77" w14:textId="77777777" w:rsidR="002B2297" w:rsidRDefault="002B2297" w:rsidP="0052029D">
      <w:pPr>
        <w:jc w:val="both"/>
        <w:rPr>
          <w:rFonts w:ascii="Arial" w:hAnsi="Arial" w:cs="Arial"/>
        </w:rPr>
      </w:pPr>
    </w:p>
    <w:p w14:paraId="63B60ECB" w14:textId="7B15B87F" w:rsidR="002B2297" w:rsidRPr="00CA5F91" w:rsidRDefault="002B2297" w:rsidP="002B2297">
      <w:pPr>
        <w:shd w:val="clear" w:color="auto" w:fill="333399"/>
        <w:tabs>
          <w:tab w:val="left" w:pos="-142"/>
          <w:tab w:val="left" w:pos="4111"/>
        </w:tabs>
        <w:jc w:val="both"/>
        <w:rPr>
          <w:rFonts w:ascii="Arial" w:hAnsi="Arial" w:cs="Arial"/>
          <w:b/>
          <w:bCs/>
          <w:i/>
          <w:color w:val="FFFFFF"/>
        </w:rPr>
      </w:pPr>
      <w:r w:rsidRPr="00CA5F91">
        <w:rPr>
          <w:rFonts w:ascii="Arial" w:hAnsi="Arial" w:cs="Arial"/>
          <w:b/>
          <w:bCs/>
          <w:i/>
          <w:color w:val="FFFFFF"/>
        </w:rPr>
        <w:t>1.</w:t>
      </w:r>
      <w:r>
        <w:rPr>
          <w:rFonts w:ascii="Arial" w:hAnsi="Arial" w:cs="Arial"/>
          <w:b/>
          <w:bCs/>
          <w:i/>
          <w:color w:val="FFFFFF"/>
        </w:rPr>
        <w:t>2</w:t>
      </w:r>
      <w:r w:rsidRPr="00CA5F91">
        <w:rPr>
          <w:rFonts w:ascii="Arial" w:hAnsi="Arial" w:cs="Arial"/>
          <w:b/>
          <w:bCs/>
          <w:i/>
          <w:color w:val="FFFFFF"/>
        </w:rPr>
        <w:t xml:space="preserve"> Compréhension </w:t>
      </w:r>
      <w:r w:rsidR="00052CEE">
        <w:rPr>
          <w:rFonts w:ascii="Arial" w:hAnsi="Arial" w:cs="Arial"/>
          <w:b/>
          <w:bCs/>
          <w:i/>
          <w:color w:val="FFFFFF"/>
        </w:rPr>
        <w:t>de l’objet de l’objet du marché et du contexte dans lequel s’inscrit ce marché</w:t>
      </w:r>
      <w:del w:id="0" w:author="HENAULT Jean-rodolphe" w:date="2026-02-18T19:29:00Z" w16du:dateUtc="2026-02-18T18:29:00Z">
        <w:r w:rsidRPr="00CA5F91" w:rsidDel="00052CEE">
          <w:rPr>
            <w:rFonts w:ascii="Arial" w:hAnsi="Arial" w:cs="Arial"/>
            <w:b/>
            <w:bCs/>
            <w:i/>
            <w:color w:val="FFFFFF"/>
          </w:rPr>
          <w:delText xml:space="preserve"> </w:delText>
        </w:r>
      </w:del>
    </w:p>
    <w:p w14:paraId="5DB96931" w14:textId="77777777" w:rsidR="002B2297" w:rsidRDefault="002B2297" w:rsidP="0052029D">
      <w:pPr>
        <w:jc w:val="both"/>
        <w:rPr>
          <w:rFonts w:ascii="Arial" w:hAnsi="Arial" w:cs="Arial"/>
        </w:rPr>
      </w:pPr>
    </w:p>
    <w:p w14:paraId="22A1F504" w14:textId="5DE870B9" w:rsidR="00CA5F91" w:rsidRPr="00CA5F91" w:rsidRDefault="0022D722" w:rsidP="0052029D">
      <w:pPr>
        <w:jc w:val="both"/>
        <w:rPr>
          <w:rFonts w:ascii="Arial" w:hAnsi="Arial" w:cs="Arial"/>
        </w:rPr>
      </w:pPr>
      <w:r w:rsidRPr="17EB38DA">
        <w:rPr>
          <w:rFonts w:ascii="Arial" w:hAnsi="Arial" w:cs="Arial"/>
        </w:rPr>
        <w:t>Le candidat expose son analyse concernant</w:t>
      </w:r>
      <w:r w:rsidR="001E03DD">
        <w:rPr>
          <w:rFonts w:ascii="Arial" w:hAnsi="Arial" w:cs="Arial"/>
        </w:rPr>
        <w:t xml:space="preserve"> </w:t>
      </w:r>
      <w:r w:rsidR="30A56843" w:rsidRPr="17EB38DA">
        <w:rPr>
          <w:rFonts w:ascii="Arial" w:hAnsi="Arial" w:cs="Arial"/>
        </w:rPr>
        <w:t xml:space="preserve">le contexte dans lequel s’inscrit </w:t>
      </w:r>
      <w:r w:rsidR="49F151F1" w:rsidRPr="17EB38DA">
        <w:rPr>
          <w:rFonts w:ascii="Arial" w:hAnsi="Arial" w:cs="Arial"/>
        </w:rPr>
        <w:t>la mission d’appui au dispositif d’homologation de sécurit</w:t>
      </w:r>
      <w:r w:rsidR="0F2E561D" w:rsidRPr="17EB38DA">
        <w:rPr>
          <w:rFonts w:ascii="Arial" w:hAnsi="Arial" w:cs="Arial"/>
        </w:rPr>
        <w:t xml:space="preserve">é des SI de France Travail </w:t>
      </w:r>
      <w:r w:rsidRPr="17EB38DA">
        <w:rPr>
          <w:rFonts w:ascii="Arial" w:hAnsi="Arial" w:cs="Arial"/>
        </w:rPr>
        <w:t xml:space="preserve">: </w:t>
      </w:r>
    </w:p>
    <w:p w14:paraId="3A4162AF" w14:textId="77201DA8" w:rsidR="00CA5F91" w:rsidRPr="00CA5F91" w:rsidRDefault="00CA5F91" w:rsidP="0052029D">
      <w:pPr>
        <w:numPr>
          <w:ilvl w:val="0"/>
          <w:numId w:val="2"/>
        </w:numPr>
        <w:jc w:val="both"/>
        <w:rPr>
          <w:rFonts w:ascii="Arial" w:hAnsi="Arial" w:cs="Arial"/>
          <w:i/>
        </w:rPr>
      </w:pPr>
      <w:r w:rsidRPr="00CA5F91">
        <w:rPr>
          <w:rFonts w:ascii="Arial" w:hAnsi="Arial" w:cs="Arial"/>
        </w:rPr>
        <w:t>Les enj</w:t>
      </w:r>
      <w:r w:rsidR="005238B2">
        <w:rPr>
          <w:rFonts w:ascii="Arial" w:hAnsi="Arial" w:cs="Arial"/>
        </w:rPr>
        <w:t>eux et problématiques identifié</w:t>
      </w:r>
      <w:r w:rsidRPr="00CA5F91">
        <w:rPr>
          <w:rFonts w:ascii="Arial" w:hAnsi="Arial" w:cs="Arial"/>
        </w:rPr>
        <w:t xml:space="preserve">s pour la mission d’accompagnement dans le cadre du présent marché (exemples non exhaustifs : liés au périmètre, aux volumes, à l’organisation </w:t>
      </w:r>
      <w:r w:rsidR="5D9F4E73" w:rsidRPr="17EB38DA">
        <w:rPr>
          <w:rFonts w:ascii="Arial" w:hAnsi="Arial" w:cs="Arial"/>
        </w:rPr>
        <w:t>de France Travail</w:t>
      </w:r>
      <w:r w:rsidRPr="00CA5F91">
        <w:rPr>
          <w:rFonts w:ascii="Arial" w:hAnsi="Arial" w:cs="Arial"/>
        </w:rPr>
        <w:t xml:space="preserve"> etc).</w:t>
      </w:r>
    </w:p>
    <w:p w14:paraId="7973B14E" w14:textId="6528E0CF" w:rsidR="00CA5F91" w:rsidRDefault="00CA5F91" w:rsidP="00FA3C89">
      <w:pPr>
        <w:numPr>
          <w:ilvl w:val="0"/>
          <w:numId w:val="2"/>
        </w:numPr>
        <w:jc w:val="both"/>
        <w:rPr>
          <w:rFonts w:ascii="Arial" w:hAnsi="Arial" w:cs="Arial"/>
        </w:rPr>
      </w:pPr>
      <w:r w:rsidRPr="00CA5F91">
        <w:rPr>
          <w:rFonts w:ascii="Arial" w:hAnsi="Arial" w:cs="Arial"/>
        </w:rPr>
        <w:t>Les contraintes organisationnelles</w:t>
      </w:r>
      <w:r w:rsidR="00581E73">
        <w:rPr>
          <w:rFonts w:ascii="Arial" w:hAnsi="Arial" w:cs="Arial"/>
        </w:rPr>
        <w:t xml:space="preserve">, </w:t>
      </w:r>
      <w:r w:rsidRPr="00CA5F91">
        <w:rPr>
          <w:rFonts w:ascii="Arial" w:hAnsi="Arial" w:cs="Arial"/>
        </w:rPr>
        <w:t xml:space="preserve">techniques </w:t>
      </w:r>
      <w:r w:rsidR="00FA3C89">
        <w:rPr>
          <w:rFonts w:ascii="Arial" w:hAnsi="Arial" w:cs="Arial"/>
        </w:rPr>
        <w:t xml:space="preserve">et règlementaires que France Travail doit prendre en compte dans le cadre de la réalisation des prestations </w:t>
      </w:r>
      <w:r w:rsidR="19ADC48E" w:rsidRPr="00C539B6">
        <w:rPr>
          <w:rFonts w:ascii="Arial" w:hAnsi="Arial" w:cs="Arial"/>
        </w:rPr>
        <w:t>en matière d’homologation de sécurité des SI</w:t>
      </w:r>
      <w:r w:rsidR="00C539B6">
        <w:rPr>
          <w:rFonts w:ascii="Arial" w:hAnsi="Arial" w:cs="Arial"/>
        </w:rPr>
        <w:t>.</w:t>
      </w:r>
    </w:p>
    <w:p w14:paraId="36B2C258" w14:textId="77777777" w:rsidR="00794543" w:rsidRPr="00794543" w:rsidRDefault="00794543" w:rsidP="00794543">
      <w:pPr>
        <w:pStyle w:val="Paragraphedeliste"/>
        <w:numPr>
          <w:ilvl w:val="0"/>
          <w:numId w:val="2"/>
        </w:numPr>
        <w:rPr>
          <w:rFonts w:ascii="Arial" w:hAnsi="Arial" w:cs="Arial"/>
        </w:rPr>
      </w:pPr>
      <w:r w:rsidRPr="00794543">
        <w:rPr>
          <w:rFonts w:ascii="Arial" w:hAnsi="Arial" w:cs="Arial"/>
        </w:rPr>
        <w:t>Le candidat démontre sa compréhension des obligations de France Travail en regard de la réglementation applicable en matière d’homologation de sécurité des SI.</w:t>
      </w:r>
    </w:p>
    <w:p w14:paraId="373059D1" w14:textId="1DEB8240" w:rsidR="00CA5F91" w:rsidRPr="00CA5F91" w:rsidRDefault="006957C1" w:rsidP="00CA5F91">
      <w:pPr>
        <w:rPr>
          <w:rFonts w:ascii="Arial" w:hAnsi="Arial" w:cs="Arial"/>
        </w:rPr>
      </w:pPr>
      <w:r w:rsidRPr="00CA5F91">
        <w:rPr>
          <w:rFonts w:ascii="Arial" w:hAnsi="Arial" w:cs="Arial"/>
          <w:noProof/>
        </w:rPr>
        <mc:AlternateContent>
          <mc:Choice Requires="wps">
            <w:drawing>
              <wp:anchor distT="45720" distB="45720" distL="114300" distR="114300" simplePos="0" relativeHeight="251658241" behindDoc="0" locked="0" layoutInCell="1" allowOverlap="1" wp14:anchorId="67B93D70" wp14:editId="0FCD7F95">
                <wp:simplePos x="0" y="0"/>
                <wp:positionH relativeFrom="margin">
                  <wp:align>right</wp:align>
                </wp:positionH>
                <wp:positionV relativeFrom="paragraph">
                  <wp:posOffset>226695</wp:posOffset>
                </wp:positionV>
                <wp:extent cx="6290945" cy="6537960"/>
                <wp:effectExtent l="0" t="0" r="14605" b="15240"/>
                <wp:wrapSquare wrapText="bothSides"/>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6537960"/>
                        </a:xfrm>
                        <a:prstGeom prst="rect">
                          <a:avLst/>
                        </a:prstGeom>
                        <a:solidFill>
                          <a:srgbClr val="FFFFFF"/>
                        </a:solidFill>
                        <a:ln w="9525">
                          <a:solidFill>
                            <a:srgbClr val="000000"/>
                          </a:solidFill>
                          <a:miter lim="800000"/>
                          <a:headEnd/>
                          <a:tailEnd/>
                        </a:ln>
                      </wps:spPr>
                      <wps:txbx>
                        <w:txbxContent>
                          <w:p w14:paraId="4DA722A0" w14:textId="77777777" w:rsidR="00CA5F91" w:rsidRDefault="00CA5F91" w:rsidP="00CA5F91"/>
                          <w:p w14:paraId="1FE8207B" w14:textId="77777777" w:rsidR="00CA5F91" w:rsidRDefault="00CA5F91" w:rsidP="00CA5F91"/>
                          <w:p w14:paraId="2732D126" w14:textId="77777777" w:rsidR="00CA5F91" w:rsidRDefault="00CA5F91" w:rsidP="00CA5F91"/>
                          <w:p w14:paraId="638E56B3" w14:textId="77777777" w:rsidR="00CA5F91" w:rsidRDefault="00CA5F91" w:rsidP="00CA5F91"/>
                          <w:p w14:paraId="66A0FE32" w14:textId="77777777" w:rsidR="00CA5F91" w:rsidRDefault="00CA5F91" w:rsidP="00CA5F91"/>
                          <w:p w14:paraId="4944B6F4" w14:textId="77777777" w:rsidR="00CA5F91" w:rsidRDefault="00CA5F91" w:rsidP="00CA5F91"/>
                          <w:p w14:paraId="6C2B92F8" w14:textId="77777777" w:rsidR="00CA5F91" w:rsidRDefault="00CA5F91" w:rsidP="00CA5F91"/>
                          <w:p w14:paraId="5EB21640" w14:textId="77777777" w:rsidR="00CA5F91" w:rsidRDefault="00CA5F91" w:rsidP="00CA5F91"/>
                          <w:p w14:paraId="710C6D4A" w14:textId="77777777" w:rsidR="00CA5F91" w:rsidRDefault="00CA5F91" w:rsidP="00CA5F91"/>
                          <w:p w14:paraId="04C99A23" w14:textId="77777777" w:rsidR="00CA5F91" w:rsidRDefault="00CA5F91" w:rsidP="00CA5F91"/>
                          <w:p w14:paraId="452AD3B5" w14:textId="77777777" w:rsidR="00CA5F91" w:rsidRDefault="00CA5F91" w:rsidP="00CA5F91"/>
                          <w:p w14:paraId="170899ED" w14:textId="77777777" w:rsidR="00CA5F91" w:rsidRDefault="00CA5F91" w:rsidP="00CA5F9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B93D70" id="Zone de texte 7" o:spid="_x0000_s1027" type="#_x0000_t202" style="position:absolute;margin-left:444.15pt;margin-top:17.85pt;width:495.35pt;height:514.8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">
                <v:textbox>
                  <w:txbxContent>
                    <w:p w14:paraId="4DA722A0" w14:textId="77777777" w:rsidR="00CA5F91" w:rsidRDefault="00CA5F91" w:rsidP="00CA5F91"/>
                    <w:p w14:paraId="1FE8207B" w14:textId="77777777" w:rsidR="00CA5F91" w:rsidRDefault="00CA5F91" w:rsidP="00CA5F91"/>
                    <w:p w14:paraId="2732D126" w14:textId="77777777" w:rsidR="00CA5F91" w:rsidRDefault="00CA5F91" w:rsidP="00CA5F91"/>
                    <w:p w14:paraId="638E56B3" w14:textId="77777777" w:rsidR="00CA5F91" w:rsidRDefault="00CA5F91" w:rsidP="00CA5F91"/>
                    <w:p w14:paraId="66A0FE32" w14:textId="77777777" w:rsidR="00CA5F91" w:rsidRDefault="00CA5F91" w:rsidP="00CA5F91"/>
                    <w:p w14:paraId="4944B6F4" w14:textId="77777777" w:rsidR="00CA5F91" w:rsidRDefault="00CA5F91" w:rsidP="00CA5F91"/>
                    <w:p w14:paraId="6C2B92F8" w14:textId="77777777" w:rsidR="00CA5F91" w:rsidRDefault="00CA5F91" w:rsidP="00CA5F91"/>
                    <w:p w14:paraId="5EB21640" w14:textId="77777777" w:rsidR="00CA5F91" w:rsidRDefault="00CA5F91" w:rsidP="00CA5F91"/>
                    <w:p w14:paraId="710C6D4A" w14:textId="77777777" w:rsidR="00CA5F91" w:rsidRDefault="00CA5F91" w:rsidP="00CA5F91"/>
                    <w:p w14:paraId="04C99A23" w14:textId="77777777" w:rsidR="00CA5F91" w:rsidRDefault="00CA5F91" w:rsidP="00CA5F91"/>
                    <w:p w14:paraId="452AD3B5" w14:textId="77777777" w:rsidR="00CA5F91" w:rsidRDefault="00CA5F91" w:rsidP="00CA5F91"/>
                    <w:p w14:paraId="170899ED" w14:textId="77777777" w:rsidR="00CA5F91" w:rsidRDefault="00CA5F91" w:rsidP="00CA5F91"/>
                  </w:txbxContent>
                </v:textbox>
                <w10:wrap type="square" anchorx="margin"/>
              </v:shape>
            </w:pict>
          </mc:Fallback>
        </mc:AlternateContent>
      </w:r>
    </w:p>
    <w:p w14:paraId="54F2698A" w14:textId="2D43D267" w:rsidR="00C539B6" w:rsidRDefault="00C539B6">
      <w:pPr>
        <w:spacing w:after="160" w:line="259" w:lineRule="auto"/>
        <w:rPr>
          <w:rFonts w:ascii="Arial" w:hAnsi="Arial" w:cs="Arial"/>
        </w:rPr>
      </w:pPr>
      <w:r>
        <w:rPr>
          <w:rFonts w:ascii="Arial" w:hAnsi="Arial" w:cs="Arial"/>
        </w:rPr>
        <w:br w:type="page"/>
      </w:r>
    </w:p>
    <w:p w14:paraId="073F01C3" w14:textId="77777777" w:rsidR="00CA5F91" w:rsidRPr="00CA5F91" w:rsidRDefault="00CA5F91" w:rsidP="00CA5F91">
      <w:pPr>
        <w:rPr>
          <w:rFonts w:ascii="Arial" w:hAnsi="Arial" w:cs="Arial"/>
        </w:rPr>
      </w:pPr>
    </w:p>
    <w:p w14:paraId="72C7A759" w14:textId="77777777" w:rsidR="00CA5F91" w:rsidRPr="00CA5F91" w:rsidRDefault="00CA5F91" w:rsidP="00B62CB7">
      <w:pPr>
        <w:shd w:val="clear" w:color="auto" w:fill="333399"/>
        <w:tabs>
          <w:tab w:val="left" w:pos="-142"/>
          <w:tab w:val="left" w:pos="4111"/>
        </w:tabs>
        <w:rPr>
          <w:rFonts w:ascii="Arial" w:hAnsi="Arial" w:cs="Arial"/>
          <w:b/>
          <w:bCs/>
          <w:color w:val="FFFFFF"/>
        </w:rPr>
      </w:pPr>
      <w:r w:rsidRPr="00CA5F91">
        <w:rPr>
          <w:rFonts w:ascii="Arial" w:hAnsi="Arial" w:cs="Arial"/>
          <w:b/>
          <w:bCs/>
          <w:color w:val="FFFFFF"/>
        </w:rPr>
        <w:t>2. METHODOLOGIE ET ORGANISATION PROPOSEES DANS LE CADRE DE LA REALISATION DES PRESTATIONS DU MARCHE</w:t>
      </w:r>
    </w:p>
    <w:p w14:paraId="7B752BA6" w14:textId="77777777" w:rsidR="00CA5F91" w:rsidRPr="00CA5F91" w:rsidRDefault="00CA5F91" w:rsidP="00CA5F91">
      <w:pPr>
        <w:rPr>
          <w:rFonts w:ascii="Arial" w:hAnsi="Arial" w:cs="Arial"/>
        </w:rPr>
      </w:pPr>
    </w:p>
    <w:p w14:paraId="59188533" w14:textId="20FC5A52" w:rsidR="00CA5F91" w:rsidRPr="00133CE2" w:rsidRDefault="00CA5F91" w:rsidP="00CA5F91">
      <w:pPr>
        <w:shd w:val="clear" w:color="auto" w:fill="333399"/>
        <w:tabs>
          <w:tab w:val="left" w:pos="-142"/>
          <w:tab w:val="left" w:pos="4111"/>
        </w:tabs>
        <w:jc w:val="both"/>
        <w:rPr>
          <w:rFonts w:ascii="Arial" w:hAnsi="Arial" w:cs="Arial"/>
          <w:b/>
          <w:bCs/>
          <w:color w:val="FFFFFF"/>
        </w:rPr>
      </w:pPr>
      <w:r w:rsidRPr="00133CE2">
        <w:rPr>
          <w:rFonts w:ascii="Arial" w:hAnsi="Arial" w:cs="Arial"/>
          <w:b/>
          <w:bCs/>
          <w:color w:val="FFFFFF"/>
        </w:rPr>
        <w:t xml:space="preserve">2.1 </w:t>
      </w:r>
      <w:r w:rsidR="0047189B">
        <w:rPr>
          <w:rFonts w:ascii="Arial" w:hAnsi="Arial" w:cs="Arial"/>
          <w:b/>
          <w:bCs/>
          <w:color w:val="FFFFFF"/>
        </w:rPr>
        <w:t>Méthodologie de l’homologation</w:t>
      </w:r>
    </w:p>
    <w:p w14:paraId="1CBAE626" w14:textId="77777777" w:rsidR="00CA5F91" w:rsidRPr="00CA5F91" w:rsidRDefault="00CA5F91" w:rsidP="00CA5F91">
      <w:pPr>
        <w:rPr>
          <w:rFonts w:ascii="Arial" w:hAnsi="Arial" w:cs="Arial"/>
          <w:i/>
        </w:rPr>
      </w:pPr>
    </w:p>
    <w:p w14:paraId="08062C9E" w14:textId="2009786A" w:rsidR="00CA5F91" w:rsidRPr="008D6E10" w:rsidRDefault="00096F12" w:rsidP="008D6E10">
      <w:pPr>
        <w:shd w:val="clear" w:color="auto" w:fill="333399"/>
        <w:tabs>
          <w:tab w:val="left" w:pos="-142"/>
          <w:tab w:val="left" w:pos="4111"/>
        </w:tabs>
        <w:jc w:val="both"/>
        <w:rPr>
          <w:rFonts w:ascii="Arial" w:hAnsi="Arial" w:cs="Arial"/>
          <w:b/>
          <w:bCs/>
          <w:color w:val="FFFFFF"/>
        </w:rPr>
      </w:pPr>
      <w:r w:rsidRPr="008D6E10">
        <w:rPr>
          <w:rFonts w:ascii="Arial" w:hAnsi="Arial" w:cs="Arial"/>
          <w:b/>
          <w:bCs/>
          <w:color w:val="FFFFFF"/>
        </w:rPr>
        <w:t xml:space="preserve">2.1.1 Pilotage de la prestation </w:t>
      </w:r>
    </w:p>
    <w:p w14:paraId="6DCFF775" w14:textId="77777777" w:rsidR="00096F12" w:rsidRDefault="00096F12" w:rsidP="00CA5F91">
      <w:pPr>
        <w:rPr>
          <w:rFonts w:ascii="Arial" w:hAnsi="Arial" w:cs="Arial"/>
        </w:rPr>
      </w:pPr>
    </w:p>
    <w:p w14:paraId="1EA9B638" w14:textId="214783FD" w:rsidR="10D59692" w:rsidRPr="006779BF" w:rsidRDefault="10D59692" w:rsidP="004D62FC">
      <w:pPr>
        <w:jc w:val="both"/>
        <w:rPr>
          <w:rFonts w:ascii="Arial" w:hAnsi="Arial" w:cs="Arial"/>
          <w:sz w:val="22"/>
          <w:szCs w:val="22"/>
        </w:rPr>
      </w:pPr>
      <w:r w:rsidRPr="006779BF">
        <w:rPr>
          <w:rFonts w:ascii="Arial" w:hAnsi="Arial" w:cs="Arial"/>
          <w:sz w:val="22"/>
          <w:szCs w:val="22"/>
        </w:rPr>
        <w:t xml:space="preserve">Le candidat détaille sa compréhension du périmètre de la prestation, le positionnement de l’équipe </w:t>
      </w:r>
      <w:r w:rsidR="4A3023EE" w:rsidRPr="006779BF">
        <w:rPr>
          <w:rFonts w:ascii="Arial" w:hAnsi="Arial" w:cs="Arial"/>
          <w:sz w:val="22"/>
          <w:szCs w:val="22"/>
        </w:rPr>
        <w:t>d’homologation et des directions métiers dans le pilotage du dispositif</w:t>
      </w:r>
      <w:r w:rsidR="4593ACA6" w:rsidRPr="006779BF">
        <w:rPr>
          <w:rFonts w:ascii="Arial" w:hAnsi="Arial" w:cs="Arial"/>
          <w:sz w:val="22"/>
          <w:szCs w:val="22"/>
        </w:rPr>
        <w:t xml:space="preserve"> et </w:t>
      </w:r>
      <w:r w:rsidR="4A3023EE" w:rsidRPr="006779BF">
        <w:rPr>
          <w:rFonts w:ascii="Arial" w:hAnsi="Arial" w:cs="Arial"/>
          <w:sz w:val="22"/>
          <w:szCs w:val="22"/>
        </w:rPr>
        <w:t xml:space="preserve">plus globalement les rôles et responsabilités </w:t>
      </w:r>
      <w:r w:rsidR="13DF3E76" w:rsidRPr="006779BF">
        <w:rPr>
          <w:rFonts w:ascii="Arial" w:hAnsi="Arial" w:cs="Arial"/>
          <w:sz w:val="22"/>
          <w:szCs w:val="22"/>
        </w:rPr>
        <w:t>de chacun des acteurs.</w:t>
      </w:r>
      <w:r w:rsidR="79BCFE66" w:rsidRPr="006779BF">
        <w:rPr>
          <w:rFonts w:ascii="Arial" w:hAnsi="Arial" w:cs="Arial"/>
          <w:sz w:val="22"/>
          <w:szCs w:val="22"/>
        </w:rPr>
        <w:t xml:space="preserve"> Il explicite les différents niveaux de démarche d’homologation pr</w:t>
      </w:r>
      <w:r w:rsidR="4E629062" w:rsidRPr="006779BF">
        <w:rPr>
          <w:rFonts w:ascii="Arial" w:hAnsi="Arial" w:cs="Arial"/>
          <w:sz w:val="22"/>
          <w:szCs w:val="22"/>
        </w:rPr>
        <w:t>évus dans la doctrine</w:t>
      </w:r>
      <w:r w:rsidR="006463FF" w:rsidRPr="006779BF">
        <w:rPr>
          <w:rFonts w:ascii="Arial" w:hAnsi="Arial" w:cs="Arial"/>
          <w:sz w:val="22"/>
          <w:szCs w:val="22"/>
        </w:rPr>
        <w:t xml:space="preserve">. </w:t>
      </w:r>
    </w:p>
    <w:p w14:paraId="0C007E30" w14:textId="1DC1B7E2" w:rsidR="17EB38DA" w:rsidRDefault="00F017B7" w:rsidP="17EB38DA">
      <w:pPr>
        <w:rPr>
          <w:rFonts w:ascii="Arial" w:hAnsi="Arial" w:cs="Arial"/>
          <w:highlight w:val="yellow"/>
        </w:rPr>
      </w:pPr>
      <w:r w:rsidRPr="00CA5F91">
        <w:rPr>
          <w:rFonts w:ascii="Arial" w:hAnsi="Arial" w:cs="Arial"/>
          <w:i/>
          <w:noProof/>
        </w:rPr>
        <mc:AlternateContent>
          <mc:Choice Requires="wps">
            <w:drawing>
              <wp:anchor distT="45720" distB="45720" distL="114300" distR="114300" simplePos="0" relativeHeight="251658242" behindDoc="0" locked="0" layoutInCell="1" allowOverlap="1" wp14:anchorId="13254C4B" wp14:editId="4722AC3B">
                <wp:simplePos x="0" y="0"/>
                <wp:positionH relativeFrom="column">
                  <wp:posOffset>-73660</wp:posOffset>
                </wp:positionH>
                <wp:positionV relativeFrom="paragraph">
                  <wp:posOffset>252730</wp:posOffset>
                </wp:positionV>
                <wp:extent cx="6290945" cy="5943600"/>
                <wp:effectExtent l="0" t="0" r="14605" b="1905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5943600"/>
                        </a:xfrm>
                        <a:prstGeom prst="rect">
                          <a:avLst/>
                        </a:prstGeom>
                        <a:solidFill>
                          <a:srgbClr val="FFFFFF"/>
                        </a:solidFill>
                        <a:ln w="9525">
                          <a:solidFill>
                            <a:srgbClr val="000000"/>
                          </a:solidFill>
                          <a:miter lim="800000"/>
                          <a:headEnd/>
                          <a:tailEnd/>
                        </a:ln>
                      </wps:spPr>
                      <wps:txbx>
                        <w:txbxContent>
                          <w:p w14:paraId="3D180BF3" w14:textId="77777777" w:rsidR="00CA5F91" w:rsidRDefault="00CA5F91" w:rsidP="00CA5F91"/>
                          <w:p w14:paraId="5E8F3C85" w14:textId="77777777" w:rsidR="00CA5F91" w:rsidRDefault="00CA5F91" w:rsidP="00CA5F91"/>
                          <w:p w14:paraId="3811B2F4" w14:textId="77777777" w:rsidR="00CA5F91" w:rsidRDefault="00CA5F91" w:rsidP="00CA5F91"/>
                          <w:p w14:paraId="1A0AFF0E" w14:textId="77777777" w:rsidR="00CA5F91" w:rsidRDefault="00CA5F91" w:rsidP="00CA5F91"/>
                          <w:p w14:paraId="32E76958" w14:textId="77777777" w:rsidR="00CA5F91" w:rsidRDefault="00CA5F91" w:rsidP="00CA5F91"/>
                          <w:p w14:paraId="72C123B7" w14:textId="77777777" w:rsidR="00CA5F91" w:rsidRDefault="00CA5F91" w:rsidP="00CA5F91"/>
                          <w:p w14:paraId="76842002" w14:textId="77777777" w:rsidR="00CA5F91" w:rsidRDefault="00CA5F91" w:rsidP="00CA5F91"/>
                          <w:p w14:paraId="45CCE8BC" w14:textId="77777777" w:rsidR="00CA5F91" w:rsidRDefault="00CA5F91" w:rsidP="00CA5F91"/>
                          <w:p w14:paraId="61093F73" w14:textId="77777777" w:rsidR="00CA5F91" w:rsidRDefault="00CA5F91" w:rsidP="00CA5F91"/>
                          <w:p w14:paraId="3AD3FFBC" w14:textId="77777777" w:rsidR="00CA5F91" w:rsidRDefault="00CA5F91" w:rsidP="00CA5F91"/>
                          <w:p w14:paraId="7206AAC8" w14:textId="77777777" w:rsidR="00CA5F91" w:rsidRDefault="00CA5F91" w:rsidP="00CA5F91"/>
                          <w:p w14:paraId="04D2B28C" w14:textId="77777777" w:rsidR="00CA5F91" w:rsidRDefault="00CA5F91" w:rsidP="00CA5F9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254C4B" id="Zone de texte 6" o:spid="_x0000_s1028" type="#_x0000_t202" style="position:absolute;margin-left:-5.8pt;margin-top:19.9pt;width:495.35pt;height:468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">
                <v:textbox>
                  <w:txbxContent>
                    <w:p w14:paraId="3D180BF3" w14:textId="77777777" w:rsidR="00CA5F91" w:rsidRDefault="00CA5F91" w:rsidP="00CA5F91"/>
                    <w:p w14:paraId="5E8F3C85" w14:textId="77777777" w:rsidR="00CA5F91" w:rsidRDefault="00CA5F91" w:rsidP="00CA5F91"/>
                    <w:p w14:paraId="3811B2F4" w14:textId="77777777" w:rsidR="00CA5F91" w:rsidRDefault="00CA5F91" w:rsidP="00CA5F91"/>
                    <w:p w14:paraId="1A0AFF0E" w14:textId="77777777" w:rsidR="00CA5F91" w:rsidRDefault="00CA5F91" w:rsidP="00CA5F91"/>
                    <w:p w14:paraId="32E76958" w14:textId="77777777" w:rsidR="00CA5F91" w:rsidRDefault="00CA5F91" w:rsidP="00CA5F91"/>
                    <w:p w14:paraId="72C123B7" w14:textId="77777777" w:rsidR="00CA5F91" w:rsidRDefault="00CA5F91" w:rsidP="00CA5F91"/>
                    <w:p w14:paraId="76842002" w14:textId="77777777" w:rsidR="00CA5F91" w:rsidRDefault="00CA5F91" w:rsidP="00CA5F91"/>
                    <w:p w14:paraId="45CCE8BC" w14:textId="77777777" w:rsidR="00CA5F91" w:rsidRDefault="00CA5F91" w:rsidP="00CA5F91"/>
                    <w:p w14:paraId="61093F73" w14:textId="77777777" w:rsidR="00CA5F91" w:rsidRDefault="00CA5F91" w:rsidP="00CA5F91"/>
                    <w:p w14:paraId="3AD3FFBC" w14:textId="77777777" w:rsidR="00CA5F91" w:rsidRDefault="00CA5F91" w:rsidP="00CA5F91"/>
                    <w:p w14:paraId="7206AAC8" w14:textId="77777777" w:rsidR="00CA5F91" w:rsidRDefault="00CA5F91" w:rsidP="00CA5F91"/>
                    <w:p w14:paraId="04D2B28C" w14:textId="77777777" w:rsidR="00CA5F91" w:rsidRDefault="00CA5F91" w:rsidP="00CA5F91"/>
                  </w:txbxContent>
                </v:textbox>
                <w10:wrap type="square"/>
              </v:shape>
            </w:pict>
          </mc:Fallback>
        </mc:AlternateContent>
      </w:r>
    </w:p>
    <w:p w14:paraId="52B05638" w14:textId="2D93E4EA" w:rsidR="00096F12" w:rsidRPr="00CA5F91" w:rsidRDefault="00096F12" w:rsidP="00CA5F91">
      <w:pPr>
        <w:rPr>
          <w:rFonts w:ascii="Arial" w:hAnsi="Arial" w:cs="Arial"/>
        </w:rPr>
      </w:pPr>
    </w:p>
    <w:p w14:paraId="1DAE1254" w14:textId="77777777" w:rsidR="001C551E" w:rsidRDefault="001C551E" w:rsidP="00CA5F91">
      <w:pPr>
        <w:rPr>
          <w:rFonts w:ascii="Arial" w:hAnsi="Arial" w:cs="Arial"/>
          <w:i/>
        </w:rPr>
      </w:pPr>
    </w:p>
    <w:p w14:paraId="0A71FA76" w14:textId="6ECC5D25" w:rsidR="00F017B7" w:rsidRDefault="00F017B7" w:rsidP="004D62FC">
      <w:pPr>
        <w:spacing w:after="160" w:line="259" w:lineRule="auto"/>
        <w:rPr>
          <w:rFonts w:ascii="Arial" w:hAnsi="Arial" w:cs="Arial"/>
          <w:i/>
        </w:rPr>
      </w:pPr>
      <w:r>
        <w:rPr>
          <w:rFonts w:ascii="Arial" w:hAnsi="Arial" w:cs="Arial"/>
          <w:i/>
        </w:rPr>
        <w:br w:type="page"/>
      </w:r>
    </w:p>
    <w:p w14:paraId="7505F3BC" w14:textId="06A27171" w:rsidR="006A1FE2" w:rsidRDefault="006A1FE2" w:rsidP="00CA5F91">
      <w:pPr>
        <w:rPr>
          <w:rFonts w:ascii="Arial" w:hAnsi="Arial" w:cs="Arial"/>
          <w:i/>
        </w:rPr>
      </w:pPr>
    </w:p>
    <w:p w14:paraId="6FEA6A95" w14:textId="39618BAB" w:rsidR="00CA5F91" w:rsidRPr="008D6E10" w:rsidRDefault="00096F12" w:rsidP="17EB38DA">
      <w:pPr>
        <w:shd w:val="clear" w:color="auto" w:fill="333399"/>
        <w:tabs>
          <w:tab w:val="left" w:pos="4111"/>
        </w:tabs>
        <w:jc w:val="both"/>
        <w:rPr>
          <w:rFonts w:ascii="Arial" w:hAnsi="Arial" w:cs="Arial"/>
          <w:b/>
          <w:bCs/>
          <w:color w:val="FFFFFF"/>
        </w:rPr>
      </w:pPr>
      <w:r w:rsidRPr="17EB38DA">
        <w:rPr>
          <w:rFonts w:ascii="Arial" w:hAnsi="Arial" w:cs="Arial"/>
          <w:b/>
          <w:color w:val="FFFFFF" w:themeColor="background1"/>
        </w:rPr>
        <w:t>2.1.2</w:t>
      </w:r>
      <w:r w:rsidR="006A1FE2" w:rsidRPr="17EB38DA">
        <w:rPr>
          <w:rFonts w:ascii="Arial" w:hAnsi="Arial" w:cs="Arial"/>
          <w:b/>
          <w:color w:val="FFFFFF" w:themeColor="background1"/>
        </w:rPr>
        <w:t xml:space="preserve"> Déroulement de la démarche d’</w:t>
      </w:r>
      <w:r w:rsidR="60A1006A" w:rsidRPr="17EB38DA">
        <w:rPr>
          <w:rFonts w:ascii="Arial" w:hAnsi="Arial" w:cs="Arial"/>
          <w:b/>
          <w:bCs/>
          <w:color w:val="FFFFFF" w:themeColor="background1"/>
        </w:rPr>
        <w:t>homologation</w:t>
      </w:r>
      <w:r w:rsidR="006A1FE2" w:rsidRPr="17EB38DA">
        <w:rPr>
          <w:rFonts w:ascii="Arial" w:hAnsi="Arial" w:cs="Arial"/>
          <w:b/>
          <w:color w:val="FFFFFF" w:themeColor="background1"/>
        </w:rPr>
        <w:t xml:space="preserve"> </w:t>
      </w:r>
    </w:p>
    <w:p w14:paraId="60E9ACA2" w14:textId="77777777" w:rsidR="006A1FE2" w:rsidRDefault="006A1FE2" w:rsidP="00CA5F91">
      <w:pPr>
        <w:rPr>
          <w:rFonts w:ascii="Arial" w:hAnsi="Arial" w:cs="Arial"/>
          <w:i/>
        </w:rPr>
      </w:pPr>
    </w:p>
    <w:p w14:paraId="35A8A816" w14:textId="185F044A" w:rsidR="5D40AA43" w:rsidRPr="006779BF" w:rsidRDefault="5D40AA43" w:rsidP="004D62FC">
      <w:pPr>
        <w:jc w:val="both"/>
        <w:rPr>
          <w:rFonts w:ascii="Arial" w:hAnsi="Arial" w:cs="Arial"/>
          <w:sz w:val="22"/>
          <w:szCs w:val="22"/>
        </w:rPr>
      </w:pPr>
      <w:r w:rsidRPr="006779BF">
        <w:rPr>
          <w:rFonts w:ascii="Arial" w:hAnsi="Arial" w:cs="Arial"/>
          <w:sz w:val="22"/>
          <w:szCs w:val="22"/>
        </w:rPr>
        <w:t xml:space="preserve">Le candidat détaille </w:t>
      </w:r>
      <w:r w:rsidR="5CA72AE3" w:rsidRPr="006779BF">
        <w:rPr>
          <w:rFonts w:ascii="Arial" w:hAnsi="Arial" w:cs="Arial"/>
          <w:sz w:val="22"/>
          <w:szCs w:val="22"/>
        </w:rPr>
        <w:t>les deux niveaux de démarche, leu</w:t>
      </w:r>
      <w:r w:rsidR="67FBAB5B" w:rsidRPr="006779BF">
        <w:rPr>
          <w:rFonts w:ascii="Arial" w:hAnsi="Arial" w:cs="Arial"/>
          <w:sz w:val="22"/>
          <w:szCs w:val="22"/>
        </w:rPr>
        <w:t>rs étapes et les documents constituant le dossier d’homologation.</w:t>
      </w:r>
    </w:p>
    <w:p w14:paraId="7899CF24" w14:textId="75D25F9D" w:rsidR="00096F12" w:rsidRDefault="001C551E" w:rsidP="00CA5F91">
      <w:pPr>
        <w:rPr>
          <w:rFonts w:ascii="Arial" w:hAnsi="Arial" w:cs="Arial"/>
          <w:i/>
        </w:rPr>
      </w:pPr>
      <w:r w:rsidRPr="00CA5F91">
        <w:rPr>
          <w:rFonts w:ascii="Arial" w:hAnsi="Arial" w:cs="Arial"/>
          <w:i/>
          <w:noProof/>
        </w:rPr>
        <mc:AlternateContent>
          <mc:Choice Requires="wps">
            <w:drawing>
              <wp:anchor distT="45720" distB="45720" distL="114300" distR="114300" simplePos="0" relativeHeight="251658246" behindDoc="0" locked="0" layoutInCell="1" allowOverlap="1" wp14:anchorId="22AAFCFA" wp14:editId="08CF8E0C">
                <wp:simplePos x="0" y="0"/>
                <wp:positionH relativeFrom="margin">
                  <wp:align>left</wp:align>
                </wp:positionH>
                <wp:positionV relativeFrom="paragraph">
                  <wp:posOffset>193675</wp:posOffset>
                </wp:positionV>
                <wp:extent cx="6290945" cy="7625715"/>
                <wp:effectExtent l="0" t="0" r="14605" b="13335"/>
                <wp:wrapSquare wrapText="bothSides"/>
                <wp:docPr id="1556103191" name="Zone de texte 1556103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7626096"/>
                        </a:xfrm>
                        <a:prstGeom prst="rect">
                          <a:avLst/>
                        </a:prstGeom>
                        <a:solidFill>
                          <a:srgbClr val="FFFFFF"/>
                        </a:solidFill>
                        <a:ln w="9525">
                          <a:solidFill>
                            <a:srgbClr val="000000"/>
                          </a:solidFill>
                          <a:miter lim="800000"/>
                          <a:headEnd/>
                          <a:tailEnd/>
                        </a:ln>
                      </wps:spPr>
                      <wps:txbx>
                        <w:txbxContent>
                          <w:p w14:paraId="4B4A0B96" w14:textId="77777777" w:rsidR="001C551E" w:rsidRDefault="001C551E" w:rsidP="001C551E"/>
                          <w:p w14:paraId="72AB5919" w14:textId="77777777" w:rsidR="001C551E" w:rsidRDefault="001C551E" w:rsidP="001C551E"/>
                          <w:p w14:paraId="32860B98" w14:textId="77777777" w:rsidR="001C551E" w:rsidRDefault="001C551E" w:rsidP="001C551E"/>
                          <w:p w14:paraId="5B779544" w14:textId="77777777" w:rsidR="001C551E" w:rsidRDefault="001C551E" w:rsidP="001C551E"/>
                          <w:p w14:paraId="15A643BF" w14:textId="77777777" w:rsidR="001C551E" w:rsidRDefault="001C551E" w:rsidP="001C551E"/>
                          <w:p w14:paraId="2681BB66" w14:textId="77777777" w:rsidR="001C551E" w:rsidRDefault="001C551E" w:rsidP="001C551E"/>
                          <w:p w14:paraId="59FEF6B2" w14:textId="77777777" w:rsidR="001C551E" w:rsidRDefault="001C551E" w:rsidP="001C551E"/>
                          <w:p w14:paraId="254ADECF" w14:textId="77777777" w:rsidR="001C551E" w:rsidRDefault="001C551E" w:rsidP="001C551E"/>
                          <w:p w14:paraId="4452845D" w14:textId="77777777" w:rsidR="001C551E" w:rsidRDefault="001C551E" w:rsidP="001C551E"/>
                          <w:p w14:paraId="2CACC378" w14:textId="77777777" w:rsidR="001C551E" w:rsidRDefault="001C551E" w:rsidP="001C551E"/>
                          <w:p w14:paraId="7AD3AAB5" w14:textId="77777777" w:rsidR="001C551E" w:rsidRDefault="001C551E" w:rsidP="001C551E"/>
                          <w:p w14:paraId="2548D2F9" w14:textId="77777777" w:rsidR="001C551E" w:rsidRDefault="001C551E" w:rsidP="001C55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AAFCFA" id="Zone de texte 1556103191" o:spid="_x0000_s1029" type="#_x0000_t202" style="position:absolute;margin-left:0;margin-top:15.25pt;width:495.35pt;height:600.45pt;z-index:25165824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">
                <v:textbox>
                  <w:txbxContent>
                    <w:p w14:paraId="4B4A0B96" w14:textId="77777777" w:rsidR="001C551E" w:rsidRDefault="001C551E" w:rsidP="001C551E"/>
                    <w:p w14:paraId="72AB5919" w14:textId="77777777" w:rsidR="001C551E" w:rsidRDefault="001C551E" w:rsidP="001C551E"/>
                    <w:p w14:paraId="32860B98" w14:textId="77777777" w:rsidR="001C551E" w:rsidRDefault="001C551E" w:rsidP="001C551E"/>
                    <w:p w14:paraId="5B779544" w14:textId="77777777" w:rsidR="001C551E" w:rsidRDefault="001C551E" w:rsidP="001C551E"/>
                    <w:p w14:paraId="15A643BF" w14:textId="77777777" w:rsidR="001C551E" w:rsidRDefault="001C551E" w:rsidP="001C551E"/>
                    <w:p w14:paraId="2681BB66" w14:textId="77777777" w:rsidR="001C551E" w:rsidRDefault="001C551E" w:rsidP="001C551E"/>
                    <w:p w14:paraId="59FEF6B2" w14:textId="77777777" w:rsidR="001C551E" w:rsidRDefault="001C551E" w:rsidP="001C551E"/>
                    <w:p w14:paraId="254ADECF" w14:textId="77777777" w:rsidR="001C551E" w:rsidRDefault="001C551E" w:rsidP="001C551E"/>
                    <w:p w14:paraId="4452845D" w14:textId="77777777" w:rsidR="001C551E" w:rsidRDefault="001C551E" w:rsidP="001C551E"/>
                    <w:p w14:paraId="2CACC378" w14:textId="77777777" w:rsidR="001C551E" w:rsidRDefault="001C551E" w:rsidP="001C551E"/>
                    <w:p w14:paraId="7AD3AAB5" w14:textId="77777777" w:rsidR="001C551E" w:rsidRDefault="001C551E" w:rsidP="001C551E"/>
                    <w:p w14:paraId="2548D2F9" w14:textId="77777777" w:rsidR="001C551E" w:rsidRDefault="001C551E" w:rsidP="001C551E"/>
                  </w:txbxContent>
                </v:textbox>
                <w10:wrap type="square" anchorx="margin"/>
              </v:shape>
            </w:pict>
          </mc:Fallback>
        </mc:AlternateContent>
      </w:r>
    </w:p>
    <w:p w14:paraId="5CE7820E" w14:textId="77777777" w:rsidR="00096F12" w:rsidRDefault="00096F12" w:rsidP="00CA5F91">
      <w:pPr>
        <w:rPr>
          <w:rFonts w:ascii="Arial" w:hAnsi="Arial" w:cs="Arial"/>
          <w:i/>
        </w:rPr>
      </w:pPr>
    </w:p>
    <w:p w14:paraId="4D054ABF" w14:textId="7D9E8ED6" w:rsidR="00096F12" w:rsidRPr="008D6E10" w:rsidRDefault="00096F12" w:rsidP="17EB38DA">
      <w:pPr>
        <w:shd w:val="clear" w:color="auto" w:fill="333399"/>
        <w:tabs>
          <w:tab w:val="left" w:pos="4111"/>
        </w:tabs>
        <w:jc w:val="both"/>
        <w:rPr>
          <w:rFonts w:ascii="Arial" w:hAnsi="Arial" w:cs="Arial"/>
          <w:b/>
          <w:bCs/>
          <w:color w:val="FFFFFF"/>
        </w:rPr>
      </w:pPr>
      <w:r w:rsidRPr="17EB38DA">
        <w:rPr>
          <w:rFonts w:ascii="Arial" w:hAnsi="Arial" w:cs="Arial"/>
          <w:b/>
          <w:color w:val="FFFFFF" w:themeColor="background1"/>
        </w:rPr>
        <w:lastRenderedPageBreak/>
        <w:t>2.1.3</w:t>
      </w:r>
      <w:r w:rsidR="008D6E10" w:rsidRPr="17EB38DA">
        <w:rPr>
          <w:rFonts w:ascii="Arial" w:hAnsi="Arial" w:cs="Arial"/>
          <w:b/>
          <w:color w:val="FFFFFF" w:themeColor="background1"/>
        </w:rPr>
        <w:t xml:space="preserve"> Suivi et renouvellement des homologations</w:t>
      </w:r>
    </w:p>
    <w:p w14:paraId="33B0F235" w14:textId="77777777" w:rsidR="00096F12" w:rsidRDefault="00096F12" w:rsidP="00CA5F91">
      <w:pPr>
        <w:rPr>
          <w:rFonts w:ascii="Arial" w:hAnsi="Arial" w:cs="Arial"/>
          <w:i/>
        </w:rPr>
      </w:pPr>
    </w:p>
    <w:p w14:paraId="49EA2E6D" w14:textId="3D138DCA" w:rsidR="5F7DAF55" w:rsidRPr="006779BF" w:rsidRDefault="5F7DAF55" w:rsidP="17EB38DA">
      <w:pPr>
        <w:rPr>
          <w:rFonts w:ascii="Arial" w:hAnsi="Arial" w:cs="Arial"/>
          <w:sz w:val="22"/>
          <w:szCs w:val="22"/>
        </w:rPr>
      </w:pPr>
      <w:r w:rsidRPr="006779BF">
        <w:rPr>
          <w:rFonts w:ascii="Arial" w:hAnsi="Arial" w:cs="Arial"/>
          <w:sz w:val="22"/>
          <w:szCs w:val="22"/>
        </w:rPr>
        <w:t xml:space="preserve">Le candidat détaille le processus de suivi et de renouvellement des homologations </w:t>
      </w:r>
      <w:r w:rsidR="0255B789" w:rsidRPr="006779BF">
        <w:rPr>
          <w:rFonts w:ascii="Arial" w:hAnsi="Arial" w:cs="Arial"/>
          <w:sz w:val="22"/>
          <w:szCs w:val="22"/>
        </w:rPr>
        <w:t xml:space="preserve">(objectifs, acteurs, durée, </w:t>
      </w:r>
      <w:r w:rsidR="001A49CF" w:rsidRPr="006779BF">
        <w:rPr>
          <w:rFonts w:ascii="Arial" w:hAnsi="Arial" w:cs="Arial"/>
          <w:sz w:val="22"/>
          <w:szCs w:val="22"/>
        </w:rPr>
        <w:t>périodicité,</w:t>
      </w:r>
      <w:r w:rsidR="0255B789" w:rsidRPr="006779BF">
        <w:rPr>
          <w:rFonts w:ascii="Arial" w:hAnsi="Arial" w:cs="Arial"/>
          <w:sz w:val="22"/>
          <w:szCs w:val="22"/>
        </w:rPr>
        <w:t>)</w:t>
      </w:r>
    </w:p>
    <w:p w14:paraId="0FD3F56F" w14:textId="3773B91A" w:rsidR="001C551E" w:rsidRDefault="001C551E" w:rsidP="00CA5F91">
      <w:pPr>
        <w:rPr>
          <w:rFonts w:ascii="Arial" w:hAnsi="Arial" w:cs="Arial"/>
          <w:i/>
        </w:rPr>
      </w:pPr>
      <w:r w:rsidRPr="00CA5F91">
        <w:rPr>
          <w:rFonts w:ascii="Arial" w:hAnsi="Arial" w:cs="Arial"/>
          <w:i/>
          <w:noProof/>
        </w:rPr>
        <mc:AlternateContent>
          <mc:Choice Requires="wps">
            <w:drawing>
              <wp:anchor distT="45720" distB="45720" distL="114300" distR="114300" simplePos="0" relativeHeight="251658245" behindDoc="0" locked="0" layoutInCell="1" allowOverlap="1" wp14:anchorId="5335B68E" wp14:editId="5125A747">
                <wp:simplePos x="0" y="0"/>
                <wp:positionH relativeFrom="page">
                  <wp:posOffset>741680</wp:posOffset>
                </wp:positionH>
                <wp:positionV relativeFrom="paragraph">
                  <wp:posOffset>300355</wp:posOffset>
                </wp:positionV>
                <wp:extent cx="6290945" cy="7065010"/>
                <wp:effectExtent l="0" t="0" r="14605" b="21590"/>
                <wp:wrapSquare wrapText="bothSides"/>
                <wp:docPr id="2087680859" name="Zone de texte 2087680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7065010"/>
                        </a:xfrm>
                        <a:prstGeom prst="rect">
                          <a:avLst/>
                        </a:prstGeom>
                        <a:solidFill>
                          <a:srgbClr val="FFFFFF"/>
                        </a:solidFill>
                        <a:ln w="9525">
                          <a:solidFill>
                            <a:srgbClr val="000000"/>
                          </a:solidFill>
                          <a:miter lim="800000"/>
                          <a:headEnd/>
                          <a:tailEnd/>
                        </a:ln>
                      </wps:spPr>
                      <wps:txbx>
                        <w:txbxContent>
                          <w:p w14:paraId="72B184F9" w14:textId="77777777" w:rsidR="00096F12" w:rsidRDefault="00096F12" w:rsidP="00096F12"/>
                          <w:p w14:paraId="1F4745A3" w14:textId="77777777" w:rsidR="00096F12" w:rsidRDefault="00096F12" w:rsidP="00096F12"/>
                          <w:p w14:paraId="0C473763" w14:textId="77777777" w:rsidR="00096F12" w:rsidRDefault="00096F12" w:rsidP="00096F12"/>
                          <w:p w14:paraId="23249B25" w14:textId="77777777" w:rsidR="00096F12" w:rsidRDefault="00096F12" w:rsidP="00096F12"/>
                          <w:p w14:paraId="4E60AD89" w14:textId="77777777" w:rsidR="00096F12" w:rsidRDefault="00096F12" w:rsidP="00096F12"/>
                          <w:p w14:paraId="6DEE4B77" w14:textId="77777777" w:rsidR="00096F12" w:rsidRDefault="00096F12" w:rsidP="00096F12"/>
                          <w:p w14:paraId="69D2073E" w14:textId="77777777" w:rsidR="00096F12" w:rsidRDefault="00096F12" w:rsidP="00096F12"/>
                          <w:p w14:paraId="396CCED5" w14:textId="77777777" w:rsidR="00096F12" w:rsidRDefault="00096F12" w:rsidP="00096F12"/>
                          <w:p w14:paraId="1E479E24" w14:textId="77777777" w:rsidR="00096F12" w:rsidRDefault="00096F12" w:rsidP="00096F12"/>
                          <w:p w14:paraId="3C8A9FF9" w14:textId="77777777" w:rsidR="00096F12" w:rsidRDefault="00096F12" w:rsidP="00096F12"/>
                          <w:p w14:paraId="2D27E594" w14:textId="77777777" w:rsidR="00096F12" w:rsidRDefault="00096F12" w:rsidP="00096F12"/>
                          <w:p w14:paraId="6E9F3B99" w14:textId="77777777" w:rsidR="00096F12" w:rsidRDefault="00096F12" w:rsidP="00096F1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35B68E" id="Zone de texte 2087680859" o:spid="_x0000_s1030" type="#_x0000_t202" style="position:absolute;margin-left:58.4pt;margin-top:23.65pt;width:495.35pt;height:556.3pt;z-index:251658245;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">
                <v:textbox>
                  <w:txbxContent>
                    <w:p w14:paraId="72B184F9" w14:textId="77777777" w:rsidR="00096F12" w:rsidRDefault="00096F12" w:rsidP="00096F12"/>
                    <w:p w14:paraId="1F4745A3" w14:textId="77777777" w:rsidR="00096F12" w:rsidRDefault="00096F12" w:rsidP="00096F12"/>
                    <w:p w14:paraId="0C473763" w14:textId="77777777" w:rsidR="00096F12" w:rsidRDefault="00096F12" w:rsidP="00096F12"/>
                    <w:p w14:paraId="23249B25" w14:textId="77777777" w:rsidR="00096F12" w:rsidRDefault="00096F12" w:rsidP="00096F12"/>
                    <w:p w14:paraId="4E60AD89" w14:textId="77777777" w:rsidR="00096F12" w:rsidRDefault="00096F12" w:rsidP="00096F12"/>
                    <w:p w14:paraId="6DEE4B77" w14:textId="77777777" w:rsidR="00096F12" w:rsidRDefault="00096F12" w:rsidP="00096F12"/>
                    <w:p w14:paraId="69D2073E" w14:textId="77777777" w:rsidR="00096F12" w:rsidRDefault="00096F12" w:rsidP="00096F12"/>
                    <w:p w14:paraId="396CCED5" w14:textId="77777777" w:rsidR="00096F12" w:rsidRDefault="00096F12" w:rsidP="00096F12"/>
                    <w:p w14:paraId="1E479E24" w14:textId="77777777" w:rsidR="00096F12" w:rsidRDefault="00096F12" w:rsidP="00096F12"/>
                    <w:p w14:paraId="3C8A9FF9" w14:textId="77777777" w:rsidR="00096F12" w:rsidRDefault="00096F12" w:rsidP="00096F12"/>
                    <w:p w14:paraId="2D27E594" w14:textId="77777777" w:rsidR="00096F12" w:rsidRDefault="00096F12" w:rsidP="00096F12"/>
                    <w:p w14:paraId="6E9F3B99" w14:textId="77777777" w:rsidR="00096F12" w:rsidRDefault="00096F12" w:rsidP="00096F12"/>
                  </w:txbxContent>
                </v:textbox>
                <w10:wrap type="square" anchorx="page"/>
              </v:shape>
            </w:pict>
          </mc:Fallback>
        </mc:AlternateContent>
      </w:r>
    </w:p>
    <w:p w14:paraId="4BB13878" w14:textId="77777777" w:rsidR="001C551E" w:rsidRDefault="001C551E" w:rsidP="00CA5F91">
      <w:pPr>
        <w:rPr>
          <w:rFonts w:ascii="Arial" w:hAnsi="Arial" w:cs="Arial"/>
          <w:i/>
        </w:rPr>
      </w:pPr>
    </w:p>
    <w:p w14:paraId="5C1972FF" w14:textId="77777777" w:rsidR="001C551E" w:rsidRDefault="001C551E" w:rsidP="00CA5F91">
      <w:pPr>
        <w:rPr>
          <w:rFonts w:ascii="Arial" w:hAnsi="Arial" w:cs="Arial"/>
          <w:i/>
        </w:rPr>
      </w:pPr>
    </w:p>
    <w:p w14:paraId="39B47A89" w14:textId="77777777" w:rsidR="001C551E" w:rsidRDefault="001C551E" w:rsidP="00CA5F91">
      <w:pPr>
        <w:rPr>
          <w:rFonts w:ascii="Arial" w:hAnsi="Arial" w:cs="Arial"/>
          <w:i/>
        </w:rPr>
      </w:pPr>
    </w:p>
    <w:p w14:paraId="126C4C43" w14:textId="77777777" w:rsidR="006779BF" w:rsidRDefault="006779BF" w:rsidP="00CA5F91">
      <w:pPr>
        <w:rPr>
          <w:rFonts w:ascii="Arial" w:hAnsi="Arial" w:cs="Arial"/>
          <w:i/>
        </w:rPr>
      </w:pPr>
    </w:p>
    <w:p w14:paraId="5CBF8755" w14:textId="5A71A206" w:rsidR="00096F12" w:rsidRDefault="00096F12" w:rsidP="008D6E10">
      <w:pPr>
        <w:shd w:val="clear" w:color="auto" w:fill="333399"/>
        <w:tabs>
          <w:tab w:val="left" w:pos="-142"/>
          <w:tab w:val="left" w:pos="4111"/>
        </w:tabs>
        <w:jc w:val="both"/>
        <w:rPr>
          <w:rFonts w:ascii="Arial" w:hAnsi="Arial" w:cs="Arial"/>
          <w:b/>
          <w:bCs/>
          <w:color w:val="FFFFFF"/>
        </w:rPr>
      </w:pPr>
      <w:r w:rsidRPr="008D6E10">
        <w:rPr>
          <w:rFonts w:ascii="Arial" w:hAnsi="Arial" w:cs="Arial"/>
          <w:b/>
          <w:bCs/>
          <w:color w:val="FFFFFF"/>
        </w:rPr>
        <w:t>2.1.4</w:t>
      </w:r>
      <w:r w:rsidR="008D6E10">
        <w:rPr>
          <w:rFonts w:ascii="Arial" w:hAnsi="Arial" w:cs="Arial"/>
          <w:b/>
          <w:bCs/>
          <w:color w:val="FFFFFF"/>
        </w:rPr>
        <w:t xml:space="preserve"> Durée des prestations</w:t>
      </w:r>
    </w:p>
    <w:p w14:paraId="04F9AA3A" w14:textId="5FBEB606" w:rsidR="008552B8" w:rsidRPr="008D6E10" w:rsidRDefault="008552B8" w:rsidP="008D6E10">
      <w:pPr>
        <w:shd w:val="clear" w:color="auto" w:fill="333399"/>
        <w:tabs>
          <w:tab w:val="left" w:pos="-142"/>
          <w:tab w:val="left" w:pos="4111"/>
        </w:tabs>
        <w:jc w:val="both"/>
        <w:rPr>
          <w:rFonts w:ascii="Arial" w:hAnsi="Arial" w:cs="Arial"/>
          <w:b/>
          <w:bCs/>
          <w:color w:val="FFFFFF"/>
        </w:rPr>
      </w:pPr>
    </w:p>
    <w:p w14:paraId="254E79DD" w14:textId="1766BA20" w:rsidR="17EB38DA" w:rsidRDefault="17EB38DA" w:rsidP="17EB38DA">
      <w:pPr>
        <w:rPr>
          <w:rFonts w:ascii="Arial" w:hAnsi="Arial" w:cs="Arial"/>
          <w:i/>
          <w:iCs/>
          <w:highlight w:val="yellow"/>
        </w:rPr>
      </w:pPr>
    </w:p>
    <w:p w14:paraId="117252B2" w14:textId="6CF0F39B" w:rsidR="4F73F515" w:rsidRPr="006779BF" w:rsidRDefault="4F73F515" w:rsidP="00744012">
      <w:pPr>
        <w:jc w:val="both"/>
        <w:rPr>
          <w:rFonts w:ascii="Arial" w:hAnsi="Arial" w:cs="Arial"/>
          <w:sz w:val="22"/>
          <w:szCs w:val="22"/>
        </w:rPr>
      </w:pPr>
      <w:r w:rsidRPr="006779BF">
        <w:rPr>
          <w:rFonts w:ascii="Arial" w:hAnsi="Arial" w:cs="Arial"/>
          <w:sz w:val="22"/>
          <w:szCs w:val="22"/>
        </w:rPr>
        <w:t xml:space="preserve">Le candidat dans </w:t>
      </w:r>
      <w:r w:rsidR="1EEAB6FA" w:rsidRPr="006779BF">
        <w:rPr>
          <w:rFonts w:ascii="Arial" w:hAnsi="Arial" w:cs="Arial"/>
          <w:sz w:val="22"/>
          <w:szCs w:val="22"/>
        </w:rPr>
        <w:t>sa</w:t>
      </w:r>
      <w:r w:rsidRPr="006779BF">
        <w:rPr>
          <w:rFonts w:ascii="Arial" w:hAnsi="Arial" w:cs="Arial"/>
          <w:sz w:val="22"/>
          <w:szCs w:val="22"/>
        </w:rPr>
        <w:t xml:space="preserve"> réponse fait </w:t>
      </w:r>
      <w:r w:rsidR="31DBDC07" w:rsidRPr="006779BF">
        <w:rPr>
          <w:rFonts w:ascii="Arial" w:hAnsi="Arial" w:cs="Arial"/>
          <w:sz w:val="22"/>
          <w:szCs w:val="22"/>
        </w:rPr>
        <w:t>référence</w:t>
      </w:r>
      <w:r w:rsidRPr="006779BF">
        <w:rPr>
          <w:rFonts w:ascii="Arial" w:hAnsi="Arial" w:cs="Arial"/>
          <w:sz w:val="22"/>
          <w:szCs w:val="22"/>
        </w:rPr>
        <w:t xml:space="preserve"> aux modalités du CCFT </w:t>
      </w:r>
      <w:r w:rsidR="145CF183" w:rsidRPr="006779BF">
        <w:rPr>
          <w:rFonts w:ascii="Arial" w:hAnsi="Arial" w:cs="Arial"/>
          <w:sz w:val="22"/>
          <w:szCs w:val="22"/>
        </w:rPr>
        <w:t>relatives à</w:t>
      </w:r>
      <w:r w:rsidRPr="006779BF">
        <w:rPr>
          <w:rFonts w:ascii="Arial" w:hAnsi="Arial" w:cs="Arial"/>
          <w:sz w:val="22"/>
          <w:szCs w:val="22"/>
        </w:rPr>
        <w:t xml:space="preserve"> la durée de la prestation </w:t>
      </w:r>
      <w:r w:rsidR="55679395" w:rsidRPr="006779BF">
        <w:rPr>
          <w:rFonts w:ascii="Arial" w:hAnsi="Arial" w:cs="Arial"/>
          <w:sz w:val="22"/>
          <w:szCs w:val="22"/>
        </w:rPr>
        <w:t>pour</w:t>
      </w:r>
      <w:r w:rsidR="6494B556" w:rsidRPr="006779BF">
        <w:rPr>
          <w:rFonts w:ascii="Arial" w:hAnsi="Arial" w:cs="Arial"/>
          <w:sz w:val="22"/>
          <w:szCs w:val="22"/>
        </w:rPr>
        <w:t xml:space="preserve"> chaque homologation </w:t>
      </w:r>
      <w:r w:rsidRPr="006779BF">
        <w:rPr>
          <w:rFonts w:ascii="Arial" w:hAnsi="Arial" w:cs="Arial"/>
          <w:sz w:val="22"/>
          <w:szCs w:val="22"/>
        </w:rPr>
        <w:t>à savoir</w:t>
      </w:r>
      <w:r w:rsidR="64252BEF" w:rsidRPr="006779BF">
        <w:rPr>
          <w:rFonts w:ascii="Arial" w:hAnsi="Arial" w:cs="Arial"/>
          <w:sz w:val="22"/>
          <w:szCs w:val="22"/>
        </w:rPr>
        <w:t xml:space="preserve"> :</w:t>
      </w:r>
    </w:p>
    <w:p w14:paraId="35B8743A" w14:textId="429A0BAF" w:rsidR="17EB38DA" w:rsidRPr="006779BF" w:rsidRDefault="17EB38DA" w:rsidP="17EB38DA">
      <w:pPr>
        <w:rPr>
          <w:rFonts w:ascii="Arial" w:hAnsi="Arial" w:cs="Arial"/>
          <w:sz w:val="22"/>
          <w:szCs w:val="22"/>
        </w:rPr>
      </w:pPr>
    </w:p>
    <w:p w14:paraId="1B9083C2" w14:textId="4D887B92" w:rsidR="64252BEF" w:rsidRPr="006779BF" w:rsidRDefault="64252BEF" w:rsidP="004D62FC">
      <w:pPr>
        <w:pStyle w:val="Paragraphedeliste"/>
        <w:numPr>
          <w:ilvl w:val="0"/>
          <w:numId w:val="3"/>
        </w:numPr>
        <w:rPr>
          <w:rFonts w:ascii="Arial" w:hAnsi="Arial" w:cs="Arial"/>
          <w:sz w:val="22"/>
          <w:szCs w:val="22"/>
        </w:rPr>
      </w:pPr>
      <w:r w:rsidRPr="006779BF">
        <w:rPr>
          <w:rFonts w:ascii="Arial" w:hAnsi="Arial" w:cs="Arial"/>
          <w:sz w:val="22"/>
          <w:szCs w:val="22"/>
        </w:rPr>
        <w:t>Le lancement de l’homologation</w:t>
      </w:r>
    </w:p>
    <w:p w14:paraId="1A53C1BA" w14:textId="090E125A" w:rsidR="64252BEF" w:rsidRPr="006779BF" w:rsidRDefault="64252BEF" w:rsidP="004D62FC">
      <w:pPr>
        <w:pStyle w:val="Paragraphedeliste"/>
        <w:numPr>
          <w:ilvl w:val="0"/>
          <w:numId w:val="3"/>
        </w:numPr>
        <w:rPr>
          <w:rFonts w:ascii="Arial" w:hAnsi="Arial" w:cs="Arial"/>
          <w:sz w:val="22"/>
          <w:szCs w:val="22"/>
        </w:rPr>
      </w:pPr>
      <w:r w:rsidRPr="006779BF">
        <w:rPr>
          <w:rFonts w:ascii="Arial" w:hAnsi="Arial" w:cs="Arial"/>
          <w:sz w:val="22"/>
          <w:szCs w:val="22"/>
        </w:rPr>
        <w:t>Le calendrier et les jalons</w:t>
      </w:r>
    </w:p>
    <w:p w14:paraId="7A5E3AAF" w14:textId="6A742629" w:rsidR="64252BEF" w:rsidRPr="006779BF" w:rsidRDefault="64252BEF" w:rsidP="004D62FC">
      <w:pPr>
        <w:pStyle w:val="Paragraphedeliste"/>
        <w:numPr>
          <w:ilvl w:val="0"/>
          <w:numId w:val="3"/>
        </w:numPr>
        <w:rPr>
          <w:rFonts w:ascii="Arial" w:hAnsi="Arial" w:cs="Arial"/>
          <w:sz w:val="22"/>
          <w:szCs w:val="22"/>
        </w:rPr>
      </w:pPr>
      <w:r w:rsidRPr="006779BF">
        <w:rPr>
          <w:rFonts w:ascii="Arial" w:hAnsi="Arial" w:cs="Arial"/>
          <w:sz w:val="22"/>
          <w:szCs w:val="22"/>
        </w:rPr>
        <w:t xml:space="preserve">Les délais de </w:t>
      </w:r>
      <w:r w:rsidR="767AFCE8" w:rsidRPr="006779BF">
        <w:rPr>
          <w:rFonts w:ascii="Arial" w:hAnsi="Arial" w:cs="Arial"/>
          <w:sz w:val="22"/>
          <w:szCs w:val="22"/>
        </w:rPr>
        <w:t>réalisation</w:t>
      </w:r>
    </w:p>
    <w:p w14:paraId="1A2098BE" w14:textId="3611205D" w:rsidR="008552B8" w:rsidRDefault="009D00A8" w:rsidP="00CA5F91">
      <w:pPr>
        <w:rPr>
          <w:rFonts w:ascii="Arial" w:hAnsi="Arial" w:cs="Arial"/>
          <w:i/>
        </w:rPr>
      </w:pPr>
      <w:r w:rsidRPr="00CA5F91">
        <w:rPr>
          <w:rFonts w:ascii="Arial" w:hAnsi="Arial" w:cs="Arial"/>
          <w:i/>
          <w:noProof/>
        </w:rPr>
        <mc:AlternateContent>
          <mc:Choice Requires="wps">
            <w:drawing>
              <wp:anchor distT="45720" distB="45720" distL="114300" distR="114300" simplePos="0" relativeHeight="251658247" behindDoc="0" locked="0" layoutInCell="1" allowOverlap="1" wp14:anchorId="705D3583" wp14:editId="6CBA3BCD">
                <wp:simplePos x="0" y="0"/>
                <wp:positionH relativeFrom="margin">
                  <wp:align>right</wp:align>
                </wp:positionH>
                <wp:positionV relativeFrom="paragraph">
                  <wp:posOffset>191770</wp:posOffset>
                </wp:positionV>
                <wp:extent cx="6290945" cy="6720840"/>
                <wp:effectExtent l="0" t="0" r="14605" b="22860"/>
                <wp:wrapSquare wrapText="bothSides"/>
                <wp:docPr id="894491520" name="Zone de texte 894491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6720840"/>
                        </a:xfrm>
                        <a:prstGeom prst="rect">
                          <a:avLst/>
                        </a:prstGeom>
                        <a:solidFill>
                          <a:srgbClr val="FFFFFF"/>
                        </a:solidFill>
                        <a:ln w="9525">
                          <a:solidFill>
                            <a:srgbClr val="000000"/>
                          </a:solidFill>
                          <a:miter lim="800000"/>
                          <a:headEnd/>
                          <a:tailEnd/>
                        </a:ln>
                      </wps:spPr>
                      <wps:txbx>
                        <w:txbxContent>
                          <w:p w14:paraId="73DB4405" w14:textId="77777777" w:rsidR="001C551E" w:rsidRDefault="001C551E" w:rsidP="001C551E"/>
                          <w:p w14:paraId="3DCD743E" w14:textId="77777777" w:rsidR="001C551E" w:rsidRDefault="001C551E" w:rsidP="001C551E"/>
                          <w:p w14:paraId="0DF15541" w14:textId="77777777" w:rsidR="001C551E" w:rsidRDefault="001C551E" w:rsidP="001C551E"/>
                          <w:p w14:paraId="7E605336" w14:textId="77777777" w:rsidR="001C551E" w:rsidRDefault="001C551E" w:rsidP="001C551E"/>
                          <w:p w14:paraId="50652C16" w14:textId="77777777" w:rsidR="001C551E" w:rsidRDefault="001C551E" w:rsidP="001C551E"/>
                          <w:p w14:paraId="5459305E" w14:textId="77777777" w:rsidR="001C551E" w:rsidRDefault="001C551E" w:rsidP="001C551E"/>
                          <w:p w14:paraId="7CA160F5" w14:textId="77777777" w:rsidR="001C551E" w:rsidRDefault="001C551E" w:rsidP="001C551E"/>
                          <w:p w14:paraId="56119CE6" w14:textId="77777777" w:rsidR="001C551E" w:rsidRDefault="001C551E" w:rsidP="001C551E"/>
                          <w:p w14:paraId="7CBD142B" w14:textId="77777777" w:rsidR="001C551E" w:rsidRDefault="001C551E" w:rsidP="001C551E"/>
                          <w:p w14:paraId="7CBBB60B" w14:textId="77777777" w:rsidR="001C551E" w:rsidRDefault="001C551E" w:rsidP="001C551E"/>
                          <w:p w14:paraId="4843D116" w14:textId="77777777" w:rsidR="001C551E" w:rsidRDefault="001C551E" w:rsidP="001C551E"/>
                          <w:p w14:paraId="6CB91407" w14:textId="77777777" w:rsidR="001C551E" w:rsidRDefault="001C551E" w:rsidP="001C55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5D3583" id="Zone de texte 894491520" o:spid="_x0000_s1031" type="#_x0000_t202" style="position:absolute;margin-left:444.15pt;margin-top:15.1pt;width:495.35pt;height:529.2pt;z-index:251658247;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">
                <v:textbox>
                  <w:txbxContent>
                    <w:p w14:paraId="73DB4405" w14:textId="77777777" w:rsidR="001C551E" w:rsidRDefault="001C551E" w:rsidP="001C551E"/>
                    <w:p w14:paraId="3DCD743E" w14:textId="77777777" w:rsidR="001C551E" w:rsidRDefault="001C551E" w:rsidP="001C551E"/>
                    <w:p w14:paraId="0DF15541" w14:textId="77777777" w:rsidR="001C551E" w:rsidRDefault="001C551E" w:rsidP="001C551E"/>
                    <w:p w14:paraId="7E605336" w14:textId="77777777" w:rsidR="001C551E" w:rsidRDefault="001C551E" w:rsidP="001C551E"/>
                    <w:p w14:paraId="50652C16" w14:textId="77777777" w:rsidR="001C551E" w:rsidRDefault="001C551E" w:rsidP="001C551E"/>
                    <w:p w14:paraId="5459305E" w14:textId="77777777" w:rsidR="001C551E" w:rsidRDefault="001C551E" w:rsidP="001C551E"/>
                    <w:p w14:paraId="7CA160F5" w14:textId="77777777" w:rsidR="001C551E" w:rsidRDefault="001C551E" w:rsidP="001C551E"/>
                    <w:p w14:paraId="56119CE6" w14:textId="77777777" w:rsidR="001C551E" w:rsidRDefault="001C551E" w:rsidP="001C551E"/>
                    <w:p w14:paraId="7CBD142B" w14:textId="77777777" w:rsidR="001C551E" w:rsidRDefault="001C551E" w:rsidP="001C551E"/>
                    <w:p w14:paraId="7CBBB60B" w14:textId="77777777" w:rsidR="001C551E" w:rsidRDefault="001C551E" w:rsidP="001C551E"/>
                    <w:p w14:paraId="4843D116" w14:textId="77777777" w:rsidR="001C551E" w:rsidRDefault="001C551E" w:rsidP="001C551E"/>
                    <w:p w14:paraId="6CB91407" w14:textId="77777777" w:rsidR="001C551E" w:rsidRDefault="001C551E" w:rsidP="001C551E"/>
                  </w:txbxContent>
                </v:textbox>
                <w10:wrap type="square" anchorx="margin"/>
              </v:shape>
            </w:pict>
          </mc:Fallback>
        </mc:AlternateContent>
      </w:r>
    </w:p>
    <w:p w14:paraId="08ED21BD" w14:textId="77777777" w:rsidR="003652C7" w:rsidRDefault="003652C7" w:rsidP="00CA5F91">
      <w:pPr>
        <w:rPr>
          <w:rFonts w:ascii="Arial" w:hAnsi="Arial" w:cs="Arial"/>
          <w:i/>
        </w:rPr>
      </w:pPr>
    </w:p>
    <w:p w14:paraId="356EA0ED" w14:textId="77777777" w:rsidR="003652C7" w:rsidRDefault="003652C7" w:rsidP="00CA5F91">
      <w:pPr>
        <w:rPr>
          <w:rFonts w:ascii="Arial" w:hAnsi="Arial" w:cs="Arial"/>
          <w:i/>
        </w:rPr>
      </w:pPr>
    </w:p>
    <w:p w14:paraId="3ABBBB6F" w14:textId="77777777" w:rsidR="001C551E" w:rsidRDefault="001C551E" w:rsidP="00CA5F91">
      <w:pPr>
        <w:rPr>
          <w:rFonts w:ascii="Arial" w:hAnsi="Arial" w:cs="Arial"/>
          <w:i/>
        </w:rPr>
      </w:pPr>
    </w:p>
    <w:p w14:paraId="13FBB6B0" w14:textId="77777777" w:rsidR="008552B8" w:rsidRPr="00CA5F91" w:rsidRDefault="008552B8" w:rsidP="00CA5F91">
      <w:pPr>
        <w:rPr>
          <w:rFonts w:ascii="Arial" w:hAnsi="Arial" w:cs="Arial"/>
          <w:i/>
        </w:rPr>
      </w:pPr>
    </w:p>
    <w:p w14:paraId="0F07D762" w14:textId="77777777" w:rsidR="00CA5F91" w:rsidRPr="00CA5F91" w:rsidRDefault="00CA5F91" w:rsidP="00CA5F91">
      <w:pPr>
        <w:rPr>
          <w:rFonts w:ascii="Arial" w:hAnsi="Arial" w:cs="Arial"/>
          <w:i/>
        </w:rPr>
      </w:pPr>
    </w:p>
    <w:p w14:paraId="3ADE8AD1" w14:textId="5D57F29D" w:rsidR="00CA5F91" w:rsidRPr="00CA5F91" w:rsidRDefault="00CA5F91" w:rsidP="00CA5F91">
      <w:pPr>
        <w:shd w:val="clear" w:color="auto" w:fill="333399"/>
        <w:tabs>
          <w:tab w:val="left" w:pos="-142"/>
          <w:tab w:val="left" w:pos="4111"/>
        </w:tabs>
        <w:jc w:val="both"/>
        <w:rPr>
          <w:rFonts w:ascii="Arial" w:hAnsi="Arial" w:cs="Arial"/>
          <w:b/>
          <w:bCs/>
          <w:i/>
          <w:color w:val="FFFFFF"/>
        </w:rPr>
      </w:pPr>
      <w:r w:rsidRPr="00CA5F91">
        <w:rPr>
          <w:rFonts w:ascii="Arial" w:hAnsi="Arial" w:cs="Arial"/>
          <w:b/>
          <w:bCs/>
          <w:i/>
          <w:color w:val="FFFFFF"/>
        </w:rPr>
        <w:t xml:space="preserve">2.2 </w:t>
      </w:r>
      <w:r w:rsidR="00D777DA">
        <w:rPr>
          <w:rFonts w:ascii="Arial" w:hAnsi="Arial" w:cs="Arial"/>
          <w:b/>
          <w:bCs/>
          <w:i/>
          <w:color w:val="FFFFFF"/>
        </w:rPr>
        <w:t>Appropriation du dispositif d’homologation</w:t>
      </w:r>
    </w:p>
    <w:p w14:paraId="00CC1B14" w14:textId="77777777" w:rsidR="00CA5F91" w:rsidRPr="00CA5F91" w:rsidRDefault="00CA5F91" w:rsidP="00CA5F91">
      <w:pPr>
        <w:rPr>
          <w:rFonts w:ascii="Arial" w:hAnsi="Arial" w:cs="Arial"/>
          <w:i/>
        </w:rPr>
      </w:pPr>
    </w:p>
    <w:p w14:paraId="39E9A0F0" w14:textId="77777777" w:rsidR="00931977" w:rsidRPr="009012E6" w:rsidRDefault="6DFB74F9" w:rsidP="17EB38DA">
      <w:pPr>
        <w:jc w:val="both"/>
        <w:rPr>
          <w:rFonts w:ascii="Arial" w:hAnsi="Arial" w:cs="Arial"/>
          <w:sz w:val="22"/>
          <w:szCs w:val="22"/>
        </w:rPr>
      </w:pPr>
      <w:r w:rsidRPr="009012E6">
        <w:rPr>
          <w:rFonts w:ascii="Arial" w:hAnsi="Arial" w:cs="Arial"/>
          <w:sz w:val="22"/>
          <w:szCs w:val="22"/>
        </w:rPr>
        <w:t>Le candidat détaille</w:t>
      </w:r>
      <w:r w:rsidR="77D944D6" w:rsidRPr="009012E6">
        <w:rPr>
          <w:rFonts w:ascii="Arial" w:hAnsi="Arial" w:cs="Arial"/>
          <w:sz w:val="22"/>
          <w:szCs w:val="22"/>
        </w:rPr>
        <w:t>,</w:t>
      </w:r>
      <w:r w:rsidRPr="009012E6">
        <w:rPr>
          <w:rFonts w:ascii="Arial" w:hAnsi="Arial" w:cs="Arial"/>
          <w:sz w:val="22"/>
          <w:szCs w:val="22"/>
        </w:rPr>
        <w:t xml:space="preserve"> </w:t>
      </w:r>
      <w:r w:rsidR="00BB2862" w:rsidRPr="009012E6">
        <w:rPr>
          <w:rFonts w:ascii="Arial" w:hAnsi="Arial" w:cs="Arial"/>
          <w:sz w:val="22"/>
          <w:szCs w:val="22"/>
        </w:rPr>
        <w:t>au</w:t>
      </w:r>
      <w:r w:rsidR="13FFE3DD" w:rsidRPr="009012E6">
        <w:rPr>
          <w:rFonts w:ascii="Arial" w:hAnsi="Arial" w:cs="Arial"/>
          <w:sz w:val="22"/>
          <w:szCs w:val="22"/>
        </w:rPr>
        <w:t xml:space="preserve"> regard des attendus du CCFT</w:t>
      </w:r>
      <w:r w:rsidR="7456942A" w:rsidRPr="009012E6">
        <w:rPr>
          <w:rFonts w:ascii="Arial" w:hAnsi="Arial" w:cs="Arial"/>
          <w:sz w:val="22"/>
          <w:szCs w:val="22"/>
        </w:rPr>
        <w:t>,</w:t>
      </w:r>
      <w:r w:rsidR="13FFE3DD" w:rsidRPr="009012E6">
        <w:rPr>
          <w:rFonts w:ascii="Arial" w:hAnsi="Arial" w:cs="Arial"/>
          <w:sz w:val="22"/>
          <w:szCs w:val="22"/>
        </w:rPr>
        <w:t xml:space="preserve"> </w:t>
      </w:r>
      <w:r w:rsidRPr="009012E6">
        <w:rPr>
          <w:rFonts w:ascii="Arial" w:hAnsi="Arial" w:cs="Arial"/>
          <w:sz w:val="22"/>
          <w:szCs w:val="22"/>
        </w:rPr>
        <w:t xml:space="preserve">ce qu’il compte mettre en </w:t>
      </w:r>
      <w:r w:rsidR="46040F1B" w:rsidRPr="009012E6">
        <w:rPr>
          <w:rFonts w:ascii="Arial" w:hAnsi="Arial" w:cs="Arial"/>
          <w:sz w:val="22"/>
          <w:szCs w:val="22"/>
        </w:rPr>
        <w:t>œuvre</w:t>
      </w:r>
      <w:r w:rsidRPr="009012E6">
        <w:rPr>
          <w:rFonts w:ascii="Arial" w:hAnsi="Arial" w:cs="Arial"/>
          <w:sz w:val="22"/>
          <w:szCs w:val="22"/>
        </w:rPr>
        <w:t xml:space="preserve"> </w:t>
      </w:r>
      <w:r w:rsidR="5081924E" w:rsidRPr="009012E6">
        <w:rPr>
          <w:rFonts w:ascii="Arial" w:hAnsi="Arial" w:cs="Arial"/>
          <w:sz w:val="22"/>
          <w:szCs w:val="22"/>
        </w:rPr>
        <w:t>en matière d</w:t>
      </w:r>
      <w:r w:rsidR="27A76F3B" w:rsidRPr="009012E6">
        <w:rPr>
          <w:rFonts w:ascii="Arial" w:hAnsi="Arial" w:cs="Arial"/>
          <w:sz w:val="22"/>
          <w:szCs w:val="22"/>
        </w:rPr>
        <w:t xml:space="preserve">’accompagnement des directions métiers de France Travail </w:t>
      </w:r>
      <w:r w:rsidR="14218D4E" w:rsidRPr="009012E6">
        <w:rPr>
          <w:rFonts w:ascii="Arial" w:hAnsi="Arial" w:cs="Arial"/>
          <w:sz w:val="22"/>
          <w:szCs w:val="22"/>
        </w:rPr>
        <w:t>pour qu’elles s’approprient le dispositif</w:t>
      </w:r>
      <w:r w:rsidR="30795B1E" w:rsidRPr="009012E6">
        <w:rPr>
          <w:rFonts w:ascii="Arial" w:hAnsi="Arial" w:cs="Arial"/>
          <w:sz w:val="22"/>
          <w:szCs w:val="22"/>
        </w:rPr>
        <w:t xml:space="preserve"> d’homologation</w:t>
      </w:r>
      <w:r w:rsidR="14218D4E" w:rsidRPr="009012E6">
        <w:rPr>
          <w:rFonts w:ascii="Arial" w:hAnsi="Arial" w:cs="Arial"/>
          <w:sz w:val="22"/>
          <w:szCs w:val="22"/>
        </w:rPr>
        <w:t xml:space="preserve">. </w:t>
      </w:r>
    </w:p>
    <w:p w14:paraId="2EE502AA" w14:textId="2F1B005C" w:rsidR="6DFB74F9" w:rsidRPr="009012E6" w:rsidRDefault="14218D4E" w:rsidP="17EB38DA">
      <w:pPr>
        <w:jc w:val="both"/>
        <w:rPr>
          <w:rFonts w:ascii="Arial" w:hAnsi="Arial" w:cs="Arial"/>
          <w:sz w:val="22"/>
          <w:szCs w:val="22"/>
        </w:rPr>
      </w:pPr>
      <w:r w:rsidRPr="009012E6">
        <w:rPr>
          <w:rFonts w:ascii="Arial" w:hAnsi="Arial" w:cs="Arial"/>
          <w:sz w:val="22"/>
          <w:szCs w:val="22"/>
        </w:rPr>
        <w:t xml:space="preserve">Le candidat </w:t>
      </w:r>
      <w:r w:rsidR="14B0D3D3" w:rsidRPr="009012E6">
        <w:rPr>
          <w:rFonts w:ascii="Arial" w:hAnsi="Arial" w:cs="Arial"/>
          <w:sz w:val="22"/>
          <w:szCs w:val="22"/>
        </w:rPr>
        <w:t>précise les modalités de délivrance de cet accompagnement.</w:t>
      </w:r>
    </w:p>
    <w:p w14:paraId="494AF3CD" w14:textId="39EB25A8" w:rsidR="17EB38DA" w:rsidRDefault="17EB38DA" w:rsidP="17EB38DA">
      <w:pPr>
        <w:jc w:val="both"/>
        <w:rPr>
          <w:rFonts w:ascii="Arial" w:hAnsi="Arial" w:cs="Arial"/>
          <w:highlight w:val="yellow"/>
        </w:rPr>
      </w:pPr>
    </w:p>
    <w:p w14:paraId="3C5FDF00" w14:textId="77777777" w:rsidR="00CA5F91" w:rsidRPr="00CA5F91" w:rsidRDefault="00CA5F91" w:rsidP="00EA3FCD">
      <w:pPr>
        <w:jc w:val="both"/>
        <w:rPr>
          <w:rFonts w:ascii="Arial" w:hAnsi="Arial" w:cs="Arial"/>
        </w:rPr>
      </w:pPr>
      <w:r w:rsidRPr="00CA5F91">
        <w:rPr>
          <w:rFonts w:ascii="Arial" w:hAnsi="Arial" w:cs="Arial"/>
          <w:noProof/>
        </w:rPr>
        <mc:AlternateContent>
          <mc:Choice Requires="wps">
            <w:drawing>
              <wp:anchor distT="45720" distB="45720" distL="114300" distR="114300" simplePos="0" relativeHeight="251658243" behindDoc="0" locked="0" layoutInCell="1" allowOverlap="1" wp14:anchorId="16DEACCC" wp14:editId="10D8643C">
                <wp:simplePos x="0" y="0"/>
                <wp:positionH relativeFrom="margin">
                  <wp:align>right</wp:align>
                </wp:positionH>
                <wp:positionV relativeFrom="paragraph">
                  <wp:posOffset>320675</wp:posOffset>
                </wp:positionV>
                <wp:extent cx="6290945" cy="6296660"/>
                <wp:effectExtent l="0" t="0" r="14605" b="279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6297283"/>
                        </a:xfrm>
                        <a:prstGeom prst="rect">
                          <a:avLst/>
                        </a:prstGeom>
                        <a:solidFill>
                          <a:srgbClr val="FFFFFF"/>
                        </a:solidFill>
                        <a:ln w="9525">
                          <a:solidFill>
                            <a:srgbClr val="000000"/>
                          </a:solidFill>
                          <a:miter lim="800000"/>
                          <a:headEnd/>
                          <a:tailEnd/>
                        </a:ln>
                      </wps:spPr>
                      <wps:txbx>
                        <w:txbxContent>
                          <w:p w14:paraId="7574910C" w14:textId="77777777" w:rsidR="00CA5F91" w:rsidRDefault="00CA5F91" w:rsidP="00CA5F9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DEACCC" id="Zone de texte 3" o:spid="_x0000_s1032" type="#_x0000_t202" style="position:absolute;left:0;text-align:left;margin-left:444.15pt;margin-top:25.25pt;width:495.35pt;height:495.8pt;z-index:251658243;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">
                <v:textbox>
                  <w:txbxContent>
                    <w:p w14:paraId="7574910C" w14:textId="77777777" w:rsidR="00CA5F91" w:rsidRDefault="00CA5F91" w:rsidP="00CA5F91"/>
                  </w:txbxContent>
                </v:textbox>
                <w10:wrap type="square" anchorx="margin"/>
              </v:shape>
            </w:pict>
          </mc:Fallback>
        </mc:AlternateContent>
      </w:r>
    </w:p>
    <w:p w14:paraId="6F17FE23" w14:textId="544832CE" w:rsidR="005238B2" w:rsidRPr="00F712F0" w:rsidRDefault="00BB2862" w:rsidP="00F712F0">
      <w:pPr>
        <w:spacing w:after="160" w:line="259" w:lineRule="auto"/>
        <w:rPr>
          <w:rFonts w:ascii="Arial" w:hAnsi="Arial" w:cs="Arial"/>
        </w:rPr>
      </w:pPr>
      <w:r>
        <w:rPr>
          <w:rFonts w:ascii="Arial" w:hAnsi="Arial" w:cs="Arial"/>
        </w:rPr>
        <w:br w:type="page"/>
      </w:r>
    </w:p>
    <w:p w14:paraId="15981D32" w14:textId="499048F9" w:rsidR="00CA5F91" w:rsidRPr="00F712F0" w:rsidRDefault="00CA5F91" w:rsidP="00F712F0">
      <w:pPr>
        <w:shd w:val="clear" w:color="auto" w:fill="333399"/>
        <w:tabs>
          <w:tab w:val="left" w:pos="-142"/>
          <w:tab w:val="left" w:pos="4111"/>
        </w:tabs>
        <w:jc w:val="center"/>
        <w:rPr>
          <w:rFonts w:ascii="Arial" w:hAnsi="Arial" w:cs="Arial"/>
          <w:b/>
          <w:bCs/>
          <w:color w:val="FFFFFF"/>
        </w:rPr>
      </w:pPr>
      <w:r w:rsidRPr="00CA5F91">
        <w:rPr>
          <w:rFonts w:ascii="Arial" w:hAnsi="Arial" w:cs="Arial"/>
          <w:b/>
          <w:bCs/>
          <w:color w:val="FFFFFF"/>
        </w:rPr>
        <w:lastRenderedPageBreak/>
        <w:t>3. COMPETENCES DEPLOYEES POUR LA REALISATION DU MARCHE</w:t>
      </w:r>
    </w:p>
    <w:p w14:paraId="575FCF36" w14:textId="77777777" w:rsidR="00066DFA" w:rsidRPr="00CA5F91" w:rsidRDefault="00066DFA" w:rsidP="00066DFA">
      <w:pPr>
        <w:rPr>
          <w:rFonts w:ascii="Arial" w:hAnsi="Arial" w:cs="Arial"/>
          <w:i/>
        </w:rPr>
      </w:pPr>
    </w:p>
    <w:p w14:paraId="119D420E" w14:textId="28512A98" w:rsidR="00066DFA" w:rsidRPr="00CA5F91" w:rsidRDefault="002571CB" w:rsidP="17EB38DA">
      <w:pPr>
        <w:shd w:val="clear" w:color="auto" w:fill="333399"/>
        <w:tabs>
          <w:tab w:val="left" w:pos="4111"/>
        </w:tabs>
        <w:jc w:val="both"/>
        <w:rPr>
          <w:rFonts w:ascii="Arial" w:hAnsi="Arial" w:cs="Arial"/>
          <w:b/>
          <w:bCs/>
          <w:i/>
          <w:color w:val="FFFFFF"/>
        </w:rPr>
      </w:pPr>
      <w:r w:rsidRPr="17EB38DA">
        <w:rPr>
          <w:rFonts w:ascii="Arial" w:hAnsi="Arial" w:cs="Arial"/>
          <w:b/>
          <w:i/>
          <w:color w:val="FFFFFF" w:themeColor="background1"/>
        </w:rPr>
        <w:t>3.1 Expertise</w:t>
      </w:r>
      <w:r w:rsidR="00066DFA" w:rsidRPr="17EB38DA">
        <w:rPr>
          <w:rFonts w:ascii="Arial" w:hAnsi="Arial" w:cs="Arial"/>
          <w:b/>
          <w:i/>
          <w:color w:val="FFFFFF" w:themeColor="background1"/>
        </w:rPr>
        <w:t xml:space="preserve"> et profils des intervenants proposés </w:t>
      </w:r>
    </w:p>
    <w:p w14:paraId="7B2E632B" w14:textId="77777777" w:rsidR="00E0166D" w:rsidRDefault="00E0166D" w:rsidP="00E0166D">
      <w:pPr>
        <w:widowControl w:val="0"/>
        <w:rPr>
          <w:rFonts w:ascii="Arial" w:hAnsi="Arial" w:cs="Arial"/>
          <w:iCs/>
        </w:rPr>
      </w:pPr>
    </w:p>
    <w:p w14:paraId="44FF6E8B" w14:textId="7A097DDF" w:rsidR="00854A6E" w:rsidRDefault="00854A6E" w:rsidP="009B2E67">
      <w:pPr>
        <w:jc w:val="both"/>
        <w:rPr>
          <w:rFonts w:ascii="Arial" w:hAnsi="Arial" w:cs="Arial"/>
        </w:rPr>
      </w:pPr>
      <w:r w:rsidRPr="2ACBAFA3">
        <w:rPr>
          <w:rFonts w:ascii="Arial" w:hAnsi="Arial" w:cs="Arial"/>
        </w:rPr>
        <w:t xml:space="preserve">Le candidat présente les profils des intervenants qui seront dédiés à la mission en distinguant l’équipe socle de l’équipe des intervenants qui seraient déployés en cas de pic de charge par exemple. </w:t>
      </w:r>
      <w:r w:rsidR="003F484D" w:rsidRPr="003F484D">
        <w:rPr>
          <w:rFonts w:ascii="Arial" w:hAnsi="Arial" w:cs="Arial"/>
        </w:rPr>
        <w:t>L’ensemble des CV anonymisés proposés devront proposer les compétences minimales requises dans le CCFT. Plusieurs CV répondant à nos attentes peuvent être proposés pour les consultants confirmés et seniors.</w:t>
      </w:r>
    </w:p>
    <w:p w14:paraId="651A16F2" w14:textId="77777777" w:rsidR="00854A6E" w:rsidRDefault="00854A6E" w:rsidP="00E0166D">
      <w:pPr>
        <w:widowControl w:val="0"/>
        <w:rPr>
          <w:rFonts w:ascii="Arial" w:hAnsi="Arial" w:cs="Arial"/>
          <w:iCs/>
        </w:rPr>
      </w:pPr>
    </w:p>
    <w:p w14:paraId="3D9F5591" w14:textId="113F5C8E" w:rsidR="00E0166D" w:rsidRPr="00557A41" w:rsidRDefault="00E0166D" w:rsidP="00E0166D">
      <w:pPr>
        <w:shd w:val="clear" w:color="auto" w:fill="333399"/>
        <w:tabs>
          <w:tab w:val="left" w:pos="-142"/>
          <w:tab w:val="left" w:pos="4111"/>
        </w:tabs>
        <w:jc w:val="both"/>
        <w:rPr>
          <w:rFonts w:ascii="Arial" w:hAnsi="Arial" w:cs="Arial"/>
          <w:b/>
          <w:bCs/>
          <w:i/>
          <w:color w:val="FFFFFF"/>
        </w:rPr>
      </w:pPr>
      <w:r w:rsidRPr="00557A41">
        <w:rPr>
          <w:rFonts w:ascii="Arial" w:hAnsi="Arial" w:cs="Arial"/>
          <w:b/>
          <w:bCs/>
          <w:i/>
          <w:color w:val="FFFFFF"/>
        </w:rPr>
        <w:t>3.</w:t>
      </w:r>
      <w:r>
        <w:rPr>
          <w:rFonts w:ascii="Arial" w:hAnsi="Arial" w:cs="Arial"/>
          <w:b/>
          <w:bCs/>
          <w:i/>
          <w:color w:val="FFFFFF"/>
        </w:rPr>
        <w:t>1</w:t>
      </w:r>
      <w:r w:rsidRPr="00557A41">
        <w:rPr>
          <w:rFonts w:ascii="Arial" w:hAnsi="Arial" w:cs="Arial"/>
          <w:b/>
          <w:bCs/>
          <w:i/>
          <w:color w:val="FFFFFF"/>
        </w:rPr>
        <w:t xml:space="preserve">.1 </w:t>
      </w:r>
      <w:r w:rsidR="00996748">
        <w:rPr>
          <w:rFonts w:ascii="Arial" w:hAnsi="Arial" w:cs="Arial"/>
          <w:b/>
          <w:bCs/>
          <w:i/>
          <w:color w:val="FFFFFF"/>
        </w:rPr>
        <w:t xml:space="preserve">Profil </w:t>
      </w:r>
      <w:r w:rsidRPr="00557A41">
        <w:rPr>
          <w:rFonts w:ascii="Arial" w:hAnsi="Arial" w:cs="Arial"/>
          <w:b/>
          <w:bCs/>
          <w:i/>
          <w:color w:val="FFFFFF"/>
        </w:rPr>
        <w:t xml:space="preserve">Directeur de projet </w:t>
      </w:r>
    </w:p>
    <w:p w14:paraId="49D8189E" w14:textId="77777777" w:rsidR="001E10CB" w:rsidRDefault="001E10CB" w:rsidP="001E10CB">
      <w:pPr>
        <w:widowControl w:val="0"/>
        <w:rPr>
          <w:rFonts w:ascii="Arial" w:hAnsi="Arial" w:cs="Arial"/>
          <w:iCs/>
          <w:highlight w:val="yellow"/>
        </w:rPr>
      </w:pPr>
    </w:p>
    <w:p w14:paraId="4C3F9527" w14:textId="77777777" w:rsidR="001E10CB" w:rsidRPr="00AC17EA" w:rsidRDefault="001E10CB" w:rsidP="001E10CB">
      <w:pPr>
        <w:widowControl w:val="0"/>
        <w:rPr>
          <w:rFonts w:ascii="Arial" w:hAnsi="Arial" w:cs="Arial"/>
          <w:iCs/>
        </w:rPr>
      </w:pPr>
      <w:r w:rsidRPr="00AC17EA">
        <w:rPr>
          <w:rFonts w:ascii="Arial" w:hAnsi="Arial" w:cs="Arial"/>
          <w:iCs/>
        </w:rPr>
        <w:t>Le candidat indique pour le profil proposé : </w:t>
      </w:r>
    </w:p>
    <w:p w14:paraId="3E49E298" w14:textId="77777777" w:rsidR="001E10CB" w:rsidRPr="00AC17EA" w:rsidRDefault="001E10CB" w:rsidP="001E10CB">
      <w:pPr>
        <w:widowControl w:val="0"/>
        <w:rPr>
          <w:rFonts w:ascii="Arial" w:hAnsi="Arial" w:cs="Arial"/>
          <w:iCs/>
        </w:rPr>
      </w:pPr>
    </w:p>
    <w:p w14:paraId="3386AA80" w14:textId="77777777" w:rsidR="001E10CB" w:rsidRPr="00AC17EA" w:rsidRDefault="001E10CB" w:rsidP="001E10CB">
      <w:pPr>
        <w:widowControl w:val="0"/>
        <w:numPr>
          <w:ilvl w:val="0"/>
          <w:numId w:val="4"/>
        </w:numPr>
        <w:rPr>
          <w:rFonts w:ascii="Arial" w:hAnsi="Arial" w:cs="Arial"/>
          <w:iCs/>
        </w:rPr>
      </w:pPr>
      <w:r w:rsidRPr="00B70000">
        <w:rPr>
          <w:rFonts w:ascii="Arial" w:hAnsi="Arial" w:cs="Arial"/>
          <w:b/>
          <w:bCs/>
          <w:iCs/>
        </w:rPr>
        <w:t>Le nombre d’années d’expérience</w:t>
      </w:r>
      <w:r w:rsidRPr="00AC17EA">
        <w:rPr>
          <w:rFonts w:ascii="Arial" w:hAnsi="Arial" w:cs="Arial"/>
          <w:iCs/>
        </w:rPr>
        <w:t xml:space="preserve"> sur des fonctions en lien avec les prestations objet du présent marché.  </w:t>
      </w:r>
    </w:p>
    <w:p w14:paraId="5047BCB4" w14:textId="77777777" w:rsidR="001E10CB" w:rsidRPr="00AC17EA" w:rsidRDefault="001E10CB" w:rsidP="001E10CB">
      <w:pPr>
        <w:widowControl w:val="0"/>
        <w:numPr>
          <w:ilvl w:val="0"/>
          <w:numId w:val="5"/>
        </w:numPr>
        <w:rPr>
          <w:rFonts w:ascii="Arial" w:hAnsi="Arial" w:cs="Arial"/>
          <w:iCs/>
        </w:rPr>
      </w:pPr>
      <w:r w:rsidRPr="00AC17EA">
        <w:rPr>
          <w:rFonts w:ascii="Arial" w:hAnsi="Arial" w:cs="Arial"/>
          <w:iCs/>
        </w:rPr>
        <w:t>Expose et justifie le choix de son profil à la lumière : </w:t>
      </w:r>
    </w:p>
    <w:p w14:paraId="6B1F14D0" w14:textId="1BBF0977" w:rsidR="001E10CB" w:rsidRPr="00AC17EA" w:rsidRDefault="001E10CB" w:rsidP="009B2E67">
      <w:pPr>
        <w:widowControl w:val="0"/>
        <w:numPr>
          <w:ilvl w:val="0"/>
          <w:numId w:val="6"/>
        </w:numPr>
        <w:tabs>
          <w:tab w:val="clear" w:pos="720"/>
        </w:tabs>
        <w:ind w:firstLine="414"/>
        <w:rPr>
          <w:rFonts w:ascii="Arial" w:hAnsi="Arial" w:cs="Arial"/>
          <w:iCs/>
        </w:rPr>
      </w:pPr>
      <w:r w:rsidRPr="00AC17EA">
        <w:rPr>
          <w:rFonts w:ascii="Arial" w:hAnsi="Arial" w:cs="Arial"/>
          <w:iCs/>
        </w:rPr>
        <w:t>De ses expériences précédentes similaires à celles attendues dans le cadre du présent marché dans des structures de taille et/ou de projets similaires à ceux de France Travail</w:t>
      </w:r>
      <w:r w:rsidR="009B2E67">
        <w:rPr>
          <w:rFonts w:ascii="Arial" w:hAnsi="Arial" w:cs="Arial"/>
          <w:iCs/>
        </w:rPr>
        <w:t> ;</w:t>
      </w:r>
      <w:r w:rsidRPr="00AC17EA">
        <w:rPr>
          <w:rFonts w:ascii="Arial" w:hAnsi="Arial" w:cs="Arial"/>
          <w:iCs/>
        </w:rPr>
        <w:t> </w:t>
      </w:r>
    </w:p>
    <w:p w14:paraId="226E5E15" w14:textId="314BD6CC" w:rsidR="001E10CB" w:rsidRPr="00AC17EA" w:rsidRDefault="001E10CB" w:rsidP="009B2E67">
      <w:pPr>
        <w:widowControl w:val="0"/>
        <w:numPr>
          <w:ilvl w:val="0"/>
          <w:numId w:val="7"/>
        </w:numPr>
        <w:tabs>
          <w:tab w:val="clear" w:pos="720"/>
        </w:tabs>
        <w:ind w:firstLine="414"/>
        <w:rPr>
          <w:rFonts w:ascii="Arial" w:hAnsi="Arial" w:cs="Arial"/>
          <w:iCs/>
        </w:rPr>
      </w:pPr>
      <w:r w:rsidRPr="00AC17EA">
        <w:rPr>
          <w:rFonts w:ascii="Arial" w:hAnsi="Arial" w:cs="Arial"/>
          <w:iCs/>
        </w:rPr>
        <w:t>Des exemples concrets de projets similaires justifiant de sa plus-value sur les prestations objets du présent marché</w:t>
      </w:r>
      <w:r w:rsidR="009B2E67">
        <w:rPr>
          <w:rFonts w:ascii="Arial" w:hAnsi="Arial" w:cs="Arial"/>
          <w:iCs/>
        </w:rPr>
        <w:t> ;</w:t>
      </w:r>
      <w:r w:rsidRPr="00AC17EA">
        <w:rPr>
          <w:rFonts w:ascii="Arial" w:hAnsi="Arial" w:cs="Arial"/>
          <w:iCs/>
        </w:rPr>
        <w:t> </w:t>
      </w:r>
    </w:p>
    <w:p w14:paraId="004F0733" w14:textId="200613A6" w:rsidR="00AC17EA" w:rsidRPr="00F712F0" w:rsidRDefault="001E10CB" w:rsidP="009B2E67">
      <w:pPr>
        <w:widowControl w:val="0"/>
        <w:numPr>
          <w:ilvl w:val="0"/>
          <w:numId w:val="8"/>
        </w:numPr>
        <w:tabs>
          <w:tab w:val="clear" w:pos="720"/>
        </w:tabs>
        <w:ind w:firstLine="414"/>
        <w:rPr>
          <w:rFonts w:ascii="Arial" w:hAnsi="Arial" w:cs="Arial"/>
          <w:iCs/>
        </w:rPr>
      </w:pPr>
      <w:r w:rsidRPr="00AC17EA">
        <w:rPr>
          <w:rFonts w:ascii="Arial" w:hAnsi="Arial" w:cs="Arial"/>
          <w:iCs/>
        </w:rPr>
        <w:t>Ses atouts pour le positionner sur ce marché (exemples non exhaustifs : expérience </w:t>
      </w:r>
      <w:r w:rsidRPr="00AC17EA">
        <w:rPr>
          <w:rFonts w:ascii="Arial" w:hAnsi="Arial" w:cs="Arial"/>
          <w:iCs/>
          <w:u w:val="single"/>
        </w:rPr>
        <w:t>justifiée</w:t>
      </w:r>
      <w:r w:rsidRPr="00AC17EA">
        <w:rPr>
          <w:rFonts w:ascii="Arial" w:hAnsi="Arial" w:cs="Arial"/>
          <w:iCs/>
        </w:rPr>
        <w:t xml:space="preserve"> dans la réalisation d’homologations de sécurité des SI).  </w:t>
      </w:r>
    </w:p>
    <w:p w14:paraId="5234BCE6" w14:textId="5604638F" w:rsidR="001E10CB" w:rsidRDefault="00F712F0" w:rsidP="001E10CB">
      <w:pPr>
        <w:widowControl w:val="0"/>
        <w:rPr>
          <w:rFonts w:ascii="Arial" w:hAnsi="Arial" w:cs="Arial"/>
          <w:iCs/>
          <w:highlight w:val="yellow"/>
        </w:rPr>
      </w:pPr>
      <w:r w:rsidRPr="00CA5F91">
        <w:rPr>
          <w:rFonts w:ascii="Arial" w:hAnsi="Arial" w:cs="Arial"/>
          <w:noProof/>
        </w:rPr>
        <mc:AlternateContent>
          <mc:Choice Requires="wps">
            <w:drawing>
              <wp:anchor distT="45720" distB="45720" distL="114300" distR="114300" simplePos="0" relativeHeight="251660300" behindDoc="0" locked="0" layoutInCell="1" allowOverlap="1" wp14:anchorId="016C5A37" wp14:editId="34CDADB9">
                <wp:simplePos x="0" y="0"/>
                <wp:positionH relativeFrom="margin">
                  <wp:posOffset>0</wp:posOffset>
                </wp:positionH>
                <wp:positionV relativeFrom="paragraph">
                  <wp:posOffset>191135</wp:posOffset>
                </wp:positionV>
                <wp:extent cx="6290945" cy="5162804"/>
                <wp:effectExtent l="0" t="0" r="14605" b="19050"/>
                <wp:wrapSquare wrapText="bothSides"/>
                <wp:docPr id="759001425" name="Zone de texte 759001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5162804"/>
                        </a:xfrm>
                        <a:prstGeom prst="rect">
                          <a:avLst/>
                        </a:prstGeom>
                        <a:solidFill>
                          <a:srgbClr val="FFFFFF"/>
                        </a:solidFill>
                        <a:ln w="9525">
                          <a:solidFill>
                            <a:srgbClr val="000000"/>
                          </a:solidFill>
                          <a:miter lim="800000"/>
                          <a:headEnd/>
                          <a:tailEnd/>
                        </a:ln>
                      </wps:spPr>
                      <wps:txbx>
                        <w:txbxContent>
                          <w:p w14:paraId="6F2ABF93" w14:textId="77777777" w:rsidR="00F712F0" w:rsidRDefault="00F712F0" w:rsidP="00F712F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6C5A37" id="Zone de texte 759001425" o:spid="_x0000_s1033" type="#_x0000_t202" style="position:absolute;margin-left:0;margin-top:15.05pt;width:495.35pt;height:406.5pt;z-index:2516603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">
                <v:textbox>
                  <w:txbxContent>
                    <w:p w14:paraId="6F2ABF93" w14:textId="77777777" w:rsidR="00F712F0" w:rsidRDefault="00F712F0" w:rsidP="00F712F0"/>
                  </w:txbxContent>
                </v:textbox>
                <w10:wrap type="square" anchorx="margin"/>
              </v:shape>
            </w:pict>
          </mc:Fallback>
        </mc:AlternateContent>
      </w:r>
    </w:p>
    <w:p w14:paraId="4A079904" w14:textId="77777777" w:rsidR="00066DFA" w:rsidRDefault="00066DFA" w:rsidP="00996748">
      <w:pPr>
        <w:spacing w:after="160" w:line="259" w:lineRule="auto"/>
        <w:rPr>
          <w:rFonts w:ascii="Arial" w:hAnsi="Arial" w:cs="Arial"/>
          <w:iCs/>
        </w:rPr>
      </w:pPr>
    </w:p>
    <w:p w14:paraId="208611E3" w14:textId="1B038E55" w:rsidR="00066DFA" w:rsidRPr="005962F5" w:rsidRDefault="00066DFA" w:rsidP="00066DFA">
      <w:pPr>
        <w:shd w:val="clear" w:color="auto" w:fill="333399"/>
        <w:tabs>
          <w:tab w:val="left" w:pos="-142"/>
          <w:tab w:val="left" w:pos="4111"/>
        </w:tabs>
        <w:jc w:val="both"/>
        <w:rPr>
          <w:rFonts w:ascii="Arial" w:hAnsi="Arial" w:cs="Arial"/>
          <w:b/>
          <w:bCs/>
          <w:i/>
          <w:color w:val="FFFFFF"/>
        </w:rPr>
      </w:pPr>
      <w:r w:rsidRPr="005962F5">
        <w:rPr>
          <w:rFonts w:ascii="Arial" w:hAnsi="Arial" w:cs="Arial"/>
          <w:b/>
          <w:bCs/>
          <w:i/>
          <w:color w:val="FFFFFF"/>
        </w:rPr>
        <w:t>3.</w:t>
      </w:r>
      <w:r w:rsidR="00F36D2E">
        <w:rPr>
          <w:rFonts w:ascii="Arial" w:hAnsi="Arial" w:cs="Arial"/>
          <w:b/>
          <w:bCs/>
          <w:i/>
          <w:color w:val="FFFFFF"/>
        </w:rPr>
        <w:t>1</w:t>
      </w:r>
      <w:r w:rsidRPr="005962F5">
        <w:rPr>
          <w:rFonts w:ascii="Arial" w:hAnsi="Arial" w:cs="Arial"/>
          <w:b/>
          <w:bCs/>
          <w:i/>
          <w:color w:val="FFFFFF"/>
        </w:rPr>
        <w:t xml:space="preserve">.2 </w:t>
      </w:r>
      <w:r w:rsidR="00996748">
        <w:rPr>
          <w:rFonts w:ascii="Arial" w:hAnsi="Arial" w:cs="Arial"/>
          <w:b/>
          <w:bCs/>
          <w:i/>
          <w:color w:val="FFFFFF"/>
        </w:rPr>
        <w:t xml:space="preserve">Profil </w:t>
      </w:r>
      <w:r w:rsidRPr="005962F5">
        <w:rPr>
          <w:rFonts w:ascii="Arial" w:hAnsi="Arial" w:cs="Arial"/>
          <w:b/>
          <w:bCs/>
          <w:i/>
          <w:color w:val="FFFFFF"/>
        </w:rPr>
        <w:t xml:space="preserve">Manager </w:t>
      </w:r>
    </w:p>
    <w:p w14:paraId="3FBD6693" w14:textId="77777777" w:rsidR="007E7D8F" w:rsidRPr="00743E18" w:rsidRDefault="00066DFA" w:rsidP="007E7D8F">
      <w:pPr>
        <w:widowControl w:val="0"/>
        <w:rPr>
          <w:rFonts w:ascii="Arial" w:hAnsi="Arial" w:cs="Arial"/>
          <w:iCs/>
        </w:rPr>
      </w:pPr>
      <w:r>
        <w:br/>
      </w:r>
      <w:r w:rsidR="007E7D8F" w:rsidRPr="00743E18">
        <w:rPr>
          <w:rFonts w:ascii="Arial" w:hAnsi="Arial" w:cs="Arial"/>
          <w:iCs/>
        </w:rPr>
        <w:t>Le candidat indique pour le profil proposé : </w:t>
      </w:r>
    </w:p>
    <w:p w14:paraId="6014F2C3" w14:textId="77777777" w:rsidR="007E7D8F" w:rsidRPr="00743E18" w:rsidRDefault="007E7D8F" w:rsidP="007E7D8F">
      <w:pPr>
        <w:widowControl w:val="0"/>
        <w:rPr>
          <w:rFonts w:ascii="Arial" w:hAnsi="Arial" w:cs="Arial"/>
          <w:iCs/>
        </w:rPr>
      </w:pPr>
    </w:p>
    <w:p w14:paraId="1EB2091F" w14:textId="77777777" w:rsidR="007E7D8F" w:rsidRPr="00743E18" w:rsidRDefault="007E7D8F" w:rsidP="007E7D8F">
      <w:pPr>
        <w:widowControl w:val="0"/>
        <w:numPr>
          <w:ilvl w:val="0"/>
          <w:numId w:val="4"/>
        </w:numPr>
        <w:jc w:val="both"/>
        <w:rPr>
          <w:rFonts w:ascii="Arial" w:hAnsi="Arial" w:cs="Arial"/>
          <w:iCs/>
        </w:rPr>
      </w:pPr>
      <w:r w:rsidRPr="00743E18">
        <w:rPr>
          <w:rFonts w:ascii="Arial" w:hAnsi="Arial" w:cs="Arial"/>
          <w:iCs/>
        </w:rPr>
        <w:t xml:space="preserve">Le </w:t>
      </w:r>
      <w:r w:rsidRPr="00B70000">
        <w:rPr>
          <w:rFonts w:ascii="Arial" w:hAnsi="Arial" w:cs="Arial"/>
          <w:b/>
          <w:bCs/>
          <w:iCs/>
        </w:rPr>
        <w:t>nombre d’années d’expérience</w:t>
      </w:r>
      <w:r w:rsidRPr="00743E18">
        <w:rPr>
          <w:rFonts w:ascii="Arial" w:hAnsi="Arial" w:cs="Arial"/>
          <w:iCs/>
        </w:rPr>
        <w:t xml:space="preserve"> sur des fonctions en lien avec les prestations objet du présent marché.  </w:t>
      </w:r>
    </w:p>
    <w:p w14:paraId="2F149B6B" w14:textId="77777777" w:rsidR="007E7D8F" w:rsidRPr="00743E18" w:rsidRDefault="007E7D8F" w:rsidP="007E7D8F">
      <w:pPr>
        <w:widowControl w:val="0"/>
        <w:numPr>
          <w:ilvl w:val="0"/>
          <w:numId w:val="5"/>
        </w:numPr>
        <w:jc w:val="both"/>
        <w:rPr>
          <w:rFonts w:ascii="Arial" w:hAnsi="Arial" w:cs="Arial"/>
          <w:iCs/>
        </w:rPr>
      </w:pPr>
      <w:r w:rsidRPr="00743E18">
        <w:rPr>
          <w:rFonts w:ascii="Arial" w:hAnsi="Arial" w:cs="Arial"/>
          <w:iCs/>
        </w:rPr>
        <w:t>Expose et justifie le choix de son profil à la lumière : </w:t>
      </w:r>
    </w:p>
    <w:p w14:paraId="449B1157" w14:textId="6DC4CB62" w:rsidR="007E7D8F" w:rsidRPr="00743E18" w:rsidRDefault="007E7D8F" w:rsidP="00B70000">
      <w:pPr>
        <w:widowControl w:val="0"/>
        <w:numPr>
          <w:ilvl w:val="0"/>
          <w:numId w:val="6"/>
        </w:numPr>
        <w:ind w:firstLine="414"/>
        <w:jc w:val="both"/>
        <w:rPr>
          <w:rFonts w:ascii="Arial" w:hAnsi="Arial" w:cs="Arial"/>
          <w:iCs/>
        </w:rPr>
      </w:pPr>
      <w:r w:rsidRPr="00743E18">
        <w:rPr>
          <w:rFonts w:ascii="Arial" w:hAnsi="Arial" w:cs="Arial"/>
          <w:iCs/>
        </w:rPr>
        <w:t>De ses expériences précédentes similaires à celles attendues dans le cadre du présent marché dans des structures de taille et/ou de projets similaires à ceux de France Travail</w:t>
      </w:r>
      <w:r w:rsidR="00996748">
        <w:rPr>
          <w:rFonts w:ascii="Arial" w:hAnsi="Arial" w:cs="Arial"/>
          <w:iCs/>
        </w:rPr>
        <w:t> ;</w:t>
      </w:r>
      <w:r w:rsidRPr="00743E18">
        <w:rPr>
          <w:rFonts w:ascii="Arial" w:hAnsi="Arial" w:cs="Arial"/>
          <w:iCs/>
        </w:rPr>
        <w:t> </w:t>
      </w:r>
    </w:p>
    <w:p w14:paraId="0BF51CA9" w14:textId="17D712E9" w:rsidR="007E7D8F" w:rsidRPr="00743E18" w:rsidRDefault="007E7D8F" w:rsidP="00B70000">
      <w:pPr>
        <w:widowControl w:val="0"/>
        <w:numPr>
          <w:ilvl w:val="0"/>
          <w:numId w:val="7"/>
        </w:numPr>
        <w:ind w:firstLine="414"/>
        <w:jc w:val="both"/>
        <w:rPr>
          <w:rFonts w:ascii="Arial" w:hAnsi="Arial" w:cs="Arial"/>
          <w:iCs/>
        </w:rPr>
      </w:pPr>
      <w:r w:rsidRPr="00743E18">
        <w:rPr>
          <w:rFonts w:ascii="Arial" w:hAnsi="Arial" w:cs="Arial"/>
          <w:iCs/>
        </w:rPr>
        <w:t>Des exemples concrets de projets similaires justifiant de sa plus-value sur les prestations objets du présent marché</w:t>
      </w:r>
      <w:r w:rsidR="00996748">
        <w:rPr>
          <w:rFonts w:ascii="Arial" w:hAnsi="Arial" w:cs="Arial"/>
          <w:iCs/>
        </w:rPr>
        <w:t> ;</w:t>
      </w:r>
      <w:r w:rsidRPr="00743E18">
        <w:rPr>
          <w:rFonts w:ascii="Arial" w:hAnsi="Arial" w:cs="Arial"/>
          <w:iCs/>
        </w:rPr>
        <w:t> </w:t>
      </w:r>
    </w:p>
    <w:p w14:paraId="2F3F1705" w14:textId="6ED9D362" w:rsidR="00066DFA" w:rsidRPr="00830E99" w:rsidRDefault="007E7D8F" w:rsidP="00B70000">
      <w:pPr>
        <w:widowControl w:val="0"/>
        <w:numPr>
          <w:ilvl w:val="0"/>
          <w:numId w:val="8"/>
        </w:numPr>
        <w:ind w:firstLine="414"/>
        <w:jc w:val="both"/>
        <w:rPr>
          <w:rFonts w:ascii="Arial" w:hAnsi="Arial" w:cs="Arial"/>
          <w:iCs/>
        </w:rPr>
      </w:pPr>
      <w:r w:rsidRPr="00C01A0D">
        <w:rPr>
          <w:rFonts w:ascii="Arial" w:hAnsi="Arial" w:cs="Arial"/>
          <w:iCs/>
          <w:noProof/>
          <w:highlight w:val="yellow"/>
        </w:rPr>
        <mc:AlternateContent>
          <mc:Choice Requires="wps">
            <w:drawing>
              <wp:anchor distT="45720" distB="45720" distL="114300" distR="114300" simplePos="0" relativeHeight="251662348" behindDoc="0" locked="0" layoutInCell="1" allowOverlap="1" wp14:anchorId="065CAEE2" wp14:editId="2CADBAEA">
                <wp:simplePos x="0" y="0"/>
                <wp:positionH relativeFrom="margin">
                  <wp:align>left</wp:align>
                </wp:positionH>
                <wp:positionV relativeFrom="paragraph">
                  <wp:posOffset>623570</wp:posOffset>
                </wp:positionV>
                <wp:extent cx="6400800" cy="5925820"/>
                <wp:effectExtent l="0" t="0" r="19050" b="17780"/>
                <wp:wrapSquare wrapText="bothSides"/>
                <wp:docPr id="1562310993" name="Zone de texte 1562310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5925820"/>
                        </a:xfrm>
                        <a:prstGeom prst="rect">
                          <a:avLst/>
                        </a:prstGeom>
                        <a:solidFill>
                          <a:srgbClr val="FFFFFF"/>
                        </a:solidFill>
                        <a:ln w="9525">
                          <a:solidFill>
                            <a:srgbClr val="000000"/>
                          </a:solidFill>
                          <a:miter lim="800000"/>
                          <a:headEnd/>
                          <a:tailEnd/>
                        </a:ln>
                      </wps:spPr>
                      <wps:txbx>
                        <w:txbxContent>
                          <w:p w14:paraId="193FCD8D" w14:textId="77777777" w:rsidR="007E7D8F" w:rsidRDefault="007E7D8F" w:rsidP="007E7D8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5CAEE2" id="Zone de texte 1562310993" o:spid="_x0000_s1034" type="#_x0000_t202" style="position:absolute;left:0;text-align:left;margin-left:0;margin-top:49.1pt;width:7in;height:466.6pt;z-index:2516623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">
                <v:textbox>
                  <w:txbxContent>
                    <w:p w14:paraId="193FCD8D" w14:textId="77777777" w:rsidR="007E7D8F" w:rsidRDefault="007E7D8F" w:rsidP="007E7D8F"/>
                  </w:txbxContent>
                </v:textbox>
                <w10:wrap type="square" anchorx="margin"/>
              </v:shape>
            </w:pict>
          </mc:Fallback>
        </mc:AlternateContent>
      </w:r>
      <w:r w:rsidRPr="00743E18">
        <w:rPr>
          <w:rFonts w:ascii="Arial" w:hAnsi="Arial" w:cs="Arial"/>
          <w:iCs/>
        </w:rPr>
        <w:t>Ses atouts pour le positionner sur ce marché (exemples non exhaustifs : expérience </w:t>
      </w:r>
      <w:r w:rsidRPr="00743E18">
        <w:rPr>
          <w:rFonts w:ascii="Arial" w:hAnsi="Arial" w:cs="Arial"/>
          <w:iCs/>
          <w:u w:val="single"/>
        </w:rPr>
        <w:t>justifiée</w:t>
      </w:r>
      <w:r w:rsidRPr="00743E18">
        <w:rPr>
          <w:rFonts w:ascii="Arial" w:hAnsi="Arial" w:cs="Arial"/>
          <w:iCs/>
        </w:rPr>
        <w:t xml:space="preserve"> dans la réalisation</w:t>
      </w:r>
      <w:r w:rsidR="00937B7B">
        <w:rPr>
          <w:rFonts w:ascii="Arial" w:hAnsi="Arial" w:cs="Arial"/>
          <w:iCs/>
        </w:rPr>
        <w:t xml:space="preserve"> d’homologations des sécurités SI</w:t>
      </w:r>
      <w:r w:rsidRPr="00743E18">
        <w:rPr>
          <w:rFonts w:ascii="Arial" w:hAnsi="Arial" w:cs="Arial"/>
          <w:iCs/>
        </w:rPr>
        <w:t>).  </w:t>
      </w:r>
    </w:p>
    <w:p w14:paraId="2262F029" w14:textId="77777777" w:rsidR="00066DFA" w:rsidRDefault="00066DFA" w:rsidP="00066DFA">
      <w:pPr>
        <w:widowControl w:val="0"/>
        <w:rPr>
          <w:rFonts w:ascii="Arial" w:hAnsi="Arial" w:cs="Arial"/>
          <w:iCs/>
        </w:rPr>
      </w:pPr>
    </w:p>
    <w:p w14:paraId="48A42A76" w14:textId="77777777" w:rsidR="00066DFA" w:rsidRDefault="00066DFA" w:rsidP="00066DFA">
      <w:pPr>
        <w:widowControl w:val="0"/>
        <w:rPr>
          <w:rFonts w:ascii="Arial" w:hAnsi="Arial" w:cs="Arial"/>
          <w:iCs/>
        </w:rPr>
      </w:pPr>
      <w:r w:rsidRPr="00C01A0D">
        <w:rPr>
          <w:rFonts w:ascii="Arial" w:hAnsi="Arial" w:cs="Arial"/>
          <w:iCs/>
          <w:noProof/>
          <w:highlight w:val="yellow"/>
        </w:rPr>
        <mc:AlternateContent>
          <mc:Choice Requires="wps">
            <w:drawing>
              <wp:anchor distT="45720" distB="45720" distL="114300" distR="114300" simplePos="0" relativeHeight="251658250" behindDoc="0" locked="0" layoutInCell="1" allowOverlap="1" wp14:anchorId="23F5FE3E" wp14:editId="2F276891">
                <wp:simplePos x="0" y="0"/>
                <wp:positionH relativeFrom="column">
                  <wp:posOffset>0</wp:posOffset>
                </wp:positionH>
                <wp:positionV relativeFrom="paragraph">
                  <wp:posOffset>189865</wp:posOffset>
                </wp:positionV>
                <wp:extent cx="6400800" cy="2072640"/>
                <wp:effectExtent l="0" t="0" r="19050" b="22860"/>
                <wp:wrapSquare wrapText="bothSides"/>
                <wp:docPr id="1262639283" name="Zone de texte 1262639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072640"/>
                        </a:xfrm>
                        <a:prstGeom prst="rect">
                          <a:avLst/>
                        </a:prstGeom>
                        <a:solidFill>
                          <a:srgbClr val="FFFFFF"/>
                        </a:solidFill>
                        <a:ln w="9525">
                          <a:solidFill>
                            <a:srgbClr val="000000"/>
                          </a:solidFill>
                          <a:miter lim="800000"/>
                          <a:headEnd/>
                          <a:tailEnd/>
                        </a:ln>
                      </wps:spPr>
                      <wps:txbx>
                        <w:txbxContent>
                          <w:p w14:paraId="6A08FA0C" w14:textId="77777777" w:rsidR="00066DFA" w:rsidRDefault="00066DFA" w:rsidP="00066DF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F5FE3E" id="Zone de texte 1262639283" o:spid="_x0000_s1035" type="#_x0000_t202" style="position:absolute;margin-left:0;margin-top:14.95pt;width:7in;height:163.2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">
                <v:textbox>
                  <w:txbxContent>
                    <w:p w14:paraId="6A08FA0C" w14:textId="77777777" w:rsidR="00066DFA" w:rsidRDefault="00066DFA" w:rsidP="00066DFA"/>
                  </w:txbxContent>
                </v:textbox>
                <w10:wrap type="square"/>
              </v:shape>
            </w:pict>
          </mc:Fallback>
        </mc:AlternateContent>
      </w:r>
    </w:p>
    <w:p w14:paraId="112C3F61" w14:textId="77777777" w:rsidR="00066DFA" w:rsidRDefault="00066DFA" w:rsidP="00066DFA">
      <w:pPr>
        <w:widowControl w:val="0"/>
        <w:rPr>
          <w:rFonts w:ascii="Arial" w:hAnsi="Arial" w:cs="Arial"/>
          <w:iCs/>
        </w:rPr>
      </w:pPr>
    </w:p>
    <w:p w14:paraId="69881898" w14:textId="77777777" w:rsidR="00066DFA" w:rsidRDefault="00066DFA" w:rsidP="00066DFA">
      <w:pPr>
        <w:widowControl w:val="0"/>
        <w:rPr>
          <w:rFonts w:ascii="Arial" w:hAnsi="Arial" w:cs="Arial"/>
          <w:iCs/>
        </w:rPr>
      </w:pPr>
    </w:p>
    <w:p w14:paraId="25246D71" w14:textId="62501E99" w:rsidR="00066DFA" w:rsidRPr="005962F5" w:rsidRDefault="00066DFA" w:rsidP="00066DFA">
      <w:pPr>
        <w:shd w:val="clear" w:color="auto" w:fill="333399"/>
        <w:tabs>
          <w:tab w:val="left" w:pos="-142"/>
          <w:tab w:val="left" w:pos="4111"/>
        </w:tabs>
        <w:jc w:val="both"/>
        <w:rPr>
          <w:rFonts w:ascii="Arial" w:hAnsi="Arial" w:cs="Arial"/>
          <w:b/>
          <w:bCs/>
          <w:i/>
          <w:color w:val="FFFFFF"/>
        </w:rPr>
      </w:pPr>
      <w:r w:rsidRPr="005962F5">
        <w:rPr>
          <w:rFonts w:ascii="Arial" w:hAnsi="Arial" w:cs="Arial"/>
          <w:b/>
          <w:bCs/>
          <w:i/>
          <w:color w:val="FFFFFF"/>
        </w:rPr>
        <w:t>3.</w:t>
      </w:r>
      <w:r w:rsidR="00F36D2E">
        <w:rPr>
          <w:rFonts w:ascii="Arial" w:hAnsi="Arial" w:cs="Arial"/>
          <w:b/>
          <w:bCs/>
          <w:i/>
          <w:color w:val="FFFFFF"/>
        </w:rPr>
        <w:t>1</w:t>
      </w:r>
      <w:r w:rsidRPr="005962F5">
        <w:rPr>
          <w:rFonts w:ascii="Arial" w:hAnsi="Arial" w:cs="Arial"/>
          <w:b/>
          <w:bCs/>
          <w:i/>
          <w:color w:val="FFFFFF"/>
        </w:rPr>
        <w:t>.3 Profil</w:t>
      </w:r>
      <w:r w:rsidR="00E85F52">
        <w:rPr>
          <w:rFonts w:ascii="Arial" w:hAnsi="Arial" w:cs="Arial"/>
          <w:b/>
          <w:bCs/>
          <w:i/>
          <w:color w:val="FFFFFF"/>
        </w:rPr>
        <w:t xml:space="preserve"> Senior</w:t>
      </w:r>
    </w:p>
    <w:p w14:paraId="16D93AAC" w14:textId="77777777" w:rsidR="003257A5" w:rsidRDefault="003257A5" w:rsidP="003257A5">
      <w:pPr>
        <w:widowControl w:val="0"/>
        <w:rPr>
          <w:rFonts w:ascii="Arial" w:hAnsi="Arial" w:cs="Arial"/>
          <w:iCs/>
        </w:rPr>
      </w:pPr>
    </w:p>
    <w:p w14:paraId="7423C6CF" w14:textId="77777777" w:rsidR="003257A5" w:rsidRPr="00521DD7" w:rsidRDefault="003257A5" w:rsidP="003257A5">
      <w:pPr>
        <w:widowControl w:val="0"/>
        <w:rPr>
          <w:rFonts w:ascii="Arial" w:hAnsi="Arial" w:cs="Arial"/>
        </w:rPr>
      </w:pPr>
      <w:r w:rsidRPr="00521DD7">
        <w:rPr>
          <w:rFonts w:ascii="Arial" w:hAnsi="Arial" w:cs="Arial"/>
        </w:rPr>
        <w:t>Le candidat indique pour le profil proposé : </w:t>
      </w:r>
    </w:p>
    <w:p w14:paraId="1B8EFBB9" w14:textId="77777777" w:rsidR="003257A5" w:rsidRPr="00521DD7" w:rsidRDefault="003257A5" w:rsidP="003257A5">
      <w:pPr>
        <w:widowControl w:val="0"/>
        <w:rPr>
          <w:rFonts w:ascii="Arial" w:hAnsi="Arial" w:cs="Arial"/>
        </w:rPr>
      </w:pPr>
    </w:p>
    <w:p w14:paraId="575B99E2" w14:textId="77777777" w:rsidR="003257A5" w:rsidRPr="00521DD7" w:rsidRDefault="003257A5" w:rsidP="003257A5">
      <w:pPr>
        <w:widowControl w:val="0"/>
        <w:numPr>
          <w:ilvl w:val="0"/>
          <w:numId w:val="4"/>
        </w:numPr>
        <w:jc w:val="both"/>
        <w:rPr>
          <w:rFonts w:ascii="Arial" w:hAnsi="Arial" w:cs="Arial"/>
        </w:rPr>
      </w:pPr>
      <w:r w:rsidRPr="00B70000">
        <w:rPr>
          <w:rFonts w:ascii="Arial" w:hAnsi="Arial" w:cs="Arial"/>
          <w:b/>
          <w:bCs/>
        </w:rPr>
        <w:t>Le nombre d’années d’expérience</w:t>
      </w:r>
      <w:r w:rsidRPr="00521DD7">
        <w:rPr>
          <w:rFonts w:ascii="Arial" w:hAnsi="Arial" w:cs="Arial"/>
        </w:rPr>
        <w:t xml:space="preserve"> sur des fonctions en lien avec les prestations objet du présent marché.  </w:t>
      </w:r>
    </w:p>
    <w:p w14:paraId="702B5D59" w14:textId="77777777" w:rsidR="003257A5" w:rsidRPr="00521DD7" w:rsidRDefault="003257A5" w:rsidP="003257A5">
      <w:pPr>
        <w:widowControl w:val="0"/>
        <w:numPr>
          <w:ilvl w:val="0"/>
          <w:numId w:val="5"/>
        </w:numPr>
        <w:jc w:val="both"/>
        <w:rPr>
          <w:rFonts w:ascii="Arial" w:hAnsi="Arial" w:cs="Arial"/>
        </w:rPr>
      </w:pPr>
      <w:r w:rsidRPr="00521DD7">
        <w:rPr>
          <w:rFonts w:ascii="Arial" w:hAnsi="Arial" w:cs="Arial"/>
        </w:rPr>
        <w:t>Expose et justifie le choix de son profil à la lumière : </w:t>
      </w:r>
    </w:p>
    <w:p w14:paraId="4AA90EE6" w14:textId="11872F63" w:rsidR="003257A5" w:rsidRPr="00521DD7" w:rsidRDefault="003257A5" w:rsidP="00B70000">
      <w:pPr>
        <w:widowControl w:val="0"/>
        <w:numPr>
          <w:ilvl w:val="0"/>
          <w:numId w:val="6"/>
        </w:numPr>
        <w:ind w:firstLine="698"/>
        <w:jc w:val="both"/>
        <w:rPr>
          <w:rFonts w:ascii="Arial" w:hAnsi="Arial" w:cs="Arial"/>
        </w:rPr>
      </w:pPr>
      <w:r w:rsidRPr="00521DD7">
        <w:rPr>
          <w:rFonts w:ascii="Arial" w:hAnsi="Arial" w:cs="Arial"/>
        </w:rPr>
        <w:t>De ses expériences précédentes similaires à celles attendues dans le cadre du présent marché dans des structures de taille et/ou de projets similaires à ceux de France Travail</w:t>
      </w:r>
      <w:r w:rsidR="00996748">
        <w:rPr>
          <w:rFonts w:ascii="Arial" w:hAnsi="Arial" w:cs="Arial"/>
        </w:rPr>
        <w:t> ;</w:t>
      </w:r>
      <w:r w:rsidRPr="00521DD7">
        <w:rPr>
          <w:rFonts w:ascii="Arial" w:hAnsi="Arial" w:cs="Arial"/>
        </w:rPr>
        <w:t> </w:t>
      </w:r>
    </w:p>
    <w:p w14:paraId="4767CCAC" w14:textId="71AD8AA6" w:rsidR="003257A5" w:rsidRPr="003257A5" w:rsidRDefault="003257A5" w:rsidP="00B70000">
      <w:pPr>
        <w:widowControl w:val="0"/>
        <w:numPr>
          <w:ilvl w:val="0"/>
          <w:numId w:val="7"/>
        </w:numPr>
        <w:ind w:firstLine="698"/>
        <w:jc w:val="both"/>
        <w:rPr>
          <w:rFonts w:ascii="Arial" w:hAnsi="Arial" w:cs="Arial"/>
        </w:rPr>
      </w:pPr>
      <w:r w:rsidRPr="00521DD7">
        <w:rPr>
          <w:rFonts w:ascii="Arial" w:hAnsi="Arial" w:cs="Arial"/>
        </w:rPr>
        <w:t>Des exemples concrets de projets similaires justifiant de sa plus-value sur les prestations objets du présent marché</w:t>
      </w:r>
      <w:r w:rsidR="00996748">
        <w:rPr>
          <w:rFonts w:ascii="Arial" w:hAnsi="Arial" w:cs="Arial"/>
        </w:rPr>
        <w:t>.</w:t>
      </w:r>
    </w:p>
    <w:p w14:paraId="3BA85DFF" w14:textId="77777777" w:rsidR="00066DFA" w:rsidRDefault="00066DFA" w:rsidP="00066DFA">
      <w:pPr>
        <w:widowControl w:val="0"/>
        <w:rPr>
          <w:rFonts w:ascii="Arial" w:hAnsi="Arial" w:cs="Arial"/>
          <w:iCs/>
        </w:rPr>
      </w:pPr>
      <w:r w:rsidRPr="00C01A0D">
        <w:rPr>
          <w:rFonts w:ascii="Arial" w:hAnsi="Arial" w:cs="Arial"/>
          <w:iCs/>
          <w:noProof/>
          <w:highlight w:val="yellow"/>
        </w:rPr>
        <mc:AlternateContent>
          <mc:Choice Requires="wps">
            <w:drawing>
              <wp:anchor distT="45720" distB="45720" distL="114300" distR="114300" simplePos="0" relativeHeight="251658251" behindDoc="0" locked="0" layoutInCell="1" allowOverlap="1" wp14:anchorId="15E34690" wp14:editId="63EC6F7E">
                <wp:simplePos x="0" y="0"/>
                <wp:positionH relativeFrom="margin">
                  <wp:align>left</wp:align>
                </wp:positionH>
                <wp:positionV relativeFrom="paragraph">
                  <wp:posOffset>196215</wp:posOffset>
                </wp:positionV>
                <wp:extent cx="6400800" cy="6245225"/>
                <wp:effectExtent l="0" t="0" r="19050" b="22225"/>
                <wp:wrapSquare wrapText="bothSides"/>
                <wp:docPr id="384441058" name="Zone de texte 384441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245225"/>
                        </a:xfrm>
                        <a:prstGeom prst="rect">
                          <a:avLst/>
                        </a:prstGeom>
                        <a:solidFill>
                          <a:srgbClr val="FFFFFF"/>
                        </a:solidFill>
                        <a:ln w="9525">
                          <a:solidFill>
                            <a:srgbClr val="000000"/>
                          </a:solidFill>
                          <a:miter lim="800000"/>
                          <a:headEnd/>
                          <a:tailEnd/>
                        </a:ln>
                      </wps:spPr>
                      <wps:txbx>
                        <w:txbxContent>
                          <w:p w14:paraId="756D9DBC" w14:textId="77777777" w:rsidR="00066DFA" w:rsidRDefault="00066DFA" w:rsidP="00066DF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E34690" id="Zone de texte 384441058" o:spid="_x0000_s1036" type="#_x0000_t202" style="position:absolute;margin-left:0;margin-top:15.45pt;width:7in;height:491.75pt;z-index:251658251;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">
                <v:textbox>
                  <w:txbxContent>
                    <w:p w14:paraId="756D9DBC" w14:textId="77777777" w:rsidR="00066DFA" w:rsidRDefault="00066DFA" w:rsidP="00066DFA"/>
                  </w:txbxContent>
                </v:textbox>
                <w10:wrap type="square" anchorx="margin"/>
              </v:shape>
            </w:pict>
          </mc:Fallback>
        </mc:AlternateContent>
      </w:r>
    </w:p>
    <w:p w14:paraId="306352A0" w14:textId="4EBCF6A2" w:rsidR="00066DFA" w:rsidRDefault="008E7032" w:rsidP="008E7032">
      <w:pPr>
        <w:spacing w:after="160" w:line="259" w:lineRule="auto"/>
        <w:rPr>
          <w:rFonts w:ascii="Arial" w:hAnsi="Arial" w:cs="Arial"/>
          <w:iCs/>
        </w:rPr>
      </w:pPr>
      <w:r>
        <w:rPr>
          <w:rFonts w:ascii="Arial" w:hAnsi="Arial" w:cs="Arial"/>
          <w:iCs/>
        </w:rPr>
        <w:br w:type="page"/>
      </w:r>
    </w:p>
    <w:p w14:paraId="3A4AF6FF" w14:textId="77777777" w:rsidR="00066DFA" w:rsidRDefault="00066DFA" w:rsidP="00066DFA">
      <w:pPr>
        <w:widowControl w:val="0"/>
        <w:rPr>
          <w:rFonts w:ascii="Arial" w:hAnsi="Arial" w:cs="Arial"/>
          <w:iCs/>
        </w:rPr>
      </w:pPr>
    </w:p>
    <w:p w14:paraId="68F2784A" w14:textId="3DD83E24" w:rsidR="00066DFA" w:rsidRDefault="00066DFA" w:rsidP="00066DFA">
      <w:pPr>
        <w:shd w:val="clear" w:color="auto" w:fill="333399"/>
        <w:tabs>
          <w:tab w:val="left" w:pos="-142"/>
          <w:tab w:val="left" w:pos="4111"/>
        </w:tabs>
        <w:jc w:val="both"/>
        <w:rPr>
          <w:rFonts w:ascii="Arial" w:hAnsi="Arial" w:cs="Arial"/>
          <w:b/>
          <w:bCs/>
          <w:i/>
          <w:color w:val="FFFFFF"/>
        </w:rPr>
      </w:pPr>
      <w:r w:rsidRPr="005962F5">
        <w:rPr>
          <w:rFonts w:ascii="Arial" w:hAnsi="Arial" w:cs="Arial"/>
          <w:b/>
          <w:bCs/>
          <w:i/>
          <w:color w:val="FFFFFF"/>
        </w:rPr>
        <w:t>3.</w:t>
      </w:r>
      <w:r w:rsidR="00F36D2E">
        <w:rPr>
          <w:rFonts w:ascii="Arial" w:hAnsi="Arial" w:cs="Arial"/>
          <w:b/>
          <w:bCs/>
          <w:i/>
          <w:color w:val="FFFFFF"/>
        </w:rPr>
        <w:t>1</w:t>
      </w:r>
      <w:r w:rsidRPr="005962F5">
        <w:rPr>
          <w:rFonts w:ascii="Arial" w:hAnsi="Arial" w:cs="Arial"/>
          <w:b/>
          <w:bCs/>
          <w:i/>
          <w:color w:val="FFFFFF"/>
        </w:rPr>
        <w:t xml:space="preserve">.4 Profil </w:t>
      </w:r>
      <w:r w:rsidR="004255D5">
        <w:rPr>
          <w:rFonts w:ascii="Arial" w:hAnsi="Arial" w:cs="Arial"/>
          <w:b/>
          <w:bCs/>
          <w:i/>
          <w:color w:val="FFFFFF"/>
        </w:rPr>
        <w:t>confirmé</w:t>
      </w:r>
    </w:p>
    <w:p w14:paraId="38FD9F0D" w14:textId="77777777" w:rsidR="00066DFA" w:rsidRPr="00C01A0D" w:rsidRDefault="00066DFA" w:rsidP="00066DFA">
      <w:pPr>
        <w:rPr>
          <w:rFonts w:ascii="Arial" w:hAnsi="Arial" w:cs="Arial"/>
        </w:rPr>
      </w:pPr>
    </w:p>
    <w:p w14:paraId="4D6C7DDC" w14:textId="77777777" w:rsidR="002C1B23" w:rsidRPr="00B202F5" w:rsidRDefault="002C1B23" w:rsidP="002C1B23">
      <w:pPr>
        <w:widowControl w:val="0"/>
        <w:rPr>
          <w:rFonts w:ascii="Arial" w:hAnsi="Arial" w:cs="Arial"/>
          <w:iCs/>
        </w:rPr>
      </w:pPr>
      <w:r w:rsidRPr="00B202F5">
        <w:rPr>
          <w:rFonts w:ascii="Arial" w:hAnsi="Arial" w:cs="Arial"/>
          <w:iCs/>
        </w:rPr>
        <w:t>Le candidat indique pour le profil proposé : </w:t>
      </w:r>
    </w:p>
    <w:p w14:paraId="56254613" w14:textId="77777777" w:rsidR="002C1B23" w:rsidRPr="00B202F5" w:rsidRDefault="002C1B23" w:rsidP="002C1B23">
      <w:pPr>
        <w:widowControl w:val="0"/>
        <w:rPr>
          <w:rFonts w:ascii="Arial" w:hAnsi="Arial" w:cs="Arial"/>
          <w:iCs/>
        </w:rPr>
      </w:pPr>
    </w:p>
    <w:p w14:paraId="6EFE28FB" w14:textId="77777777" w:rsidR="002C1B23" w:rsidRPr="00B202F5" w:rsidRDefault="002C1B23" w:rsidP="002C1B23">
      <w:pPr>
        <w:widowControl w:val="0"/>
        <w:numPr>
          <w:ilvl w:val="0"/>
          <w:numId w:val="4"/>
        </w:numPr>
        <w:rPr>
          <w:rFonts w:ascii="Arial" w:hAnsi="Arial" w:cs="Arial"/>
          <w:iCs/>
        </w:rPr>
      </w:pPr>
      <w:r w:rsidRPr="00B202F5">
        <w:rPr>
          <w:rFonts w:ascii="Arial" w:hAnsi="Arial" w:cs="Arial"/>
          <w:iCs/>
        </w:rPr>
        <w:t xml:space="preserve">Le </w:t>
      </w:r>
      <w:r w:rsidRPr="00B70000">
        <w:rPr>
          <w:rFonts w:ascii="Arial" w:hAnsi="Arial" w:cs="Arial"/>
          <w:b/>
          <w:bCs/>
          <w:iCs/>
        </w:rPr>
        <w:t>nombre d’années d’expérience</w:t>
      </w:r>
      <w:r w:rsidRPr="00B202F5">
        <w:rPr>
          <w:rFonts w:ascii="Arial" w:hAnsi="Arial" w:cs="Arial"/>
          <w:iCs/>
        </w:rPr>
        <w:t xml:space="preserve"> sur des fonctions en lien avec les prestations objet du présent marché.  </w:t>
      </w:r>
    </w:p>
    <w:p w14:paraId="27771C79" w14:textId="77777777" w:rsidR="002C1B23" w:rsidRPr="00B202F5" w:rsidRDefault="002C1B23" w:rsidP="002C1B23">
      <w:pPr>
        <w:widowControl w:val="0"/>
        <w:numPr>
          <w:ilvl w:val="0"/>
          <w:numId w:val="5"/>
        </w:numPr>
        <w:rPr>
          <w:rFonts w:ascii="Arial" w:hAnsi="Arial" w:cs="Arial"/>
          <w:iCs/>
        </w:rPr>
      </w:pPr>
      <w:r w:rsidRPr="00B202F5">
        <w:rPr>
          <w:rFonts w:ascii="Arial" w:hAnsi="Arial" w:cs="Arial"/>
          <w:iCs/>
        </w:rPr>
        <w:t>Expose et justifie le choix de son profil à la lumière : </w:t>
      </w:r>
    </w:p>
    <w:p w14:paraId="1F8C0807" w14:textId="6CE9EA20" w:rsidR="002C1B23" w:rsidRPr="00B202F5" w:rsidRDefault="002C1B23" w:rsidP="00B70000">
      <w:pPr>
        <w:widowControl w:val="0"/>
        <w:numPr>
          <w:ilvl w:val="0"/>
          <w:numId w:val="6"/>
        </w:numPr>
        <w:tabs>
          <w:tab w:val="clear" w:pos="720"/>
        </w:tabs>
        <w:ind w:left="1276"/>
        <w:rPr>
          <w:rFonts w:ascii="Arial" w:hAnsi="Arial" w:cs="Arial"/>
          <w:iCs/>
        </w:rPr>
      </w:pPr>
      <w:r w:rsidRPr="00B202F5">
        <w:rPr>
          <w:rFonts w:ascii="Arial" w:hAnsi="Arial" w:cs="Arial"/>
          <w:iCs/>
        </w:rPr>
        <w:t>De ses expériences précédentes similaires à celles attendues dans le cadre du présent marché dans des structures de taille et/ou de projets similaires à ceux de France Travail</w:t>
      </w:r>
      <w:r w:rsidR="00996748">
        <w:rPr>
          <w:rFonts w:ascii="Arial" w:hAnsi="Arial" w:cs="Arial"/>
          <w:iCs/>
        </w:rPr>
        <w:t> ;</w:t>
      </w:r>
      <w:r w:rsidRPr="00B202F5">
        <w:rPr>
          <w:rFonts w:ascii="Arial" w:hAnsi="Arial" w:cs="Arial"/>
          <w:iCs/>
        </w:rPr>
        <w:t> </w:t>
      </w:r>
    </w:p>
    <w:p w14:paraId="5A1CC59D" w14:textId="64C7AC42" w:rsidR="002C1B23" w:rsidRDefault="008E7032" w:rsidP="00B70000">
      <w:pPr>
        <w:widowControl w:val="0"/>
        <w:numPr>
          <w:ilvl w:val="0"/>
          <w:numId w:val="7"/>
        </w:numPr>
        <w:tabs>
          <w:tab w:val="clear" w:pos="720"/>
        </w:tabs>
        <w:ind w:left="1276"/>
        <w:rPr>
          <w:rFonts w:ascii="Arial" w:hAnsi="Arial" w:cs="Arial"/>
          <w:iCs/>
        </w:rPr>
      </w:pPr>
      <w:r w:rsidRPr="00C01A0D">
        <w:rPr>
          <w:rFonts w:ascii="Arial" w:hAnsi="Arial" w:cs="Arial"/>
          <w:iCs/>
          <w:noProof/>
          <w:highlight w:val="yellow"/>
        </w:rPr>
        <mc:AlternateContent>
          <mc:Choice Requires="wps">
            <w:drawing>
              <wp:anchor distT="45720" distB="45720" distL="114300" distR="114300" simplePos="0" relativeHeight="251658252" behindDoc="0" locked="0" layoutInCell="1" allowOverlap="1" wp14:anchorId="448A728D" wp14:editId="57E68641">
                <wp:simplePos x="0" y="0"/>
                <wp:positionH relativeFrom="margin">
                  <wp:align>left</wp:align>
                </wp:positionH>
                <wp:positionV relativeFrom="paragraph">
                  <wp:posOffset>449199</wp:posOffset>
                </wp:positionV>
                <wp:extent cx="6400800" cy="6235700"/>
                <wp:effectExtent l="0" t="0" r="19050" b="12700"/>
                <wp:wrapSquare wrapText="bothSides"/>
                <wp:docPr id="1203861203" name="Zone de texte 1203861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236208"/>
                        </a:xfrm>
                        <a:prstGeom prst="rect">
                          <a:avLst/>
                        </a:prstGeom>
                        <a:solidFill>
                          <a:srgbClr val="FFFFFF"/>
                        </a:solidFill>
                        <a:ln w="9525">
                          <a:solidFill>
                            <a:srgbClr val="000000"/>
                          </a:solidFill>
                          <a:miter lim="800000"/>
                          <a:headEnd/>
                          <a:tailEnd/>
                        </a:ln>
                      </wps:spPr>
                      <wps:txbx>
                        <w:txbxContent>
                          <w:p w14:paraId="09492D69" w14:textId="77777777" w:rsidR="00066DFA" w:rsidRDefault="00066DFA" w:rsidP="00066DF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8A728D" id="Zone de texte 1203861203" o:spid="_x0000_s1037" type="#_x0000_t202" style="position:absolute;left:0;text-align:left;margin-left:0;margin-top:35.35pt;width:7in;height:491pt;z-index:2516582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7lHAIAADQ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">
                <v:textbox>
                  <w:txbxContent>
                    <w:p w14:paraId="09492D69" w14:textId="77777777" w:rsidR="00066DFA" w:rsidRDefault="00066DFA" w:rsidP="00066DFA"/>
                  </w:txbxContent>
                </v:textbox>
                <w10:wrap type="square" anchorx="margin"/>
              </v:shape>
            </w:pict>
          </mc:Fallback>
        </mc:AlternateContent>
      </w:r>
      <w:r w:rsidR="002C1B23" w:rsidRPr="00B202F5">
        <w:rPr>
          <w:rFonts w:ascii="Arial" w:hAnsi="Arial" w:cs="Arial"/>
          <w:iCs/>
        </w:rPr>
        <w:t>Des exemples concrets de projets similaires justifiant de sa plus-value sur les prestations objets du présent marché</w:t>
      </w:r>
      <w:r w:rsidR="00996748">
        <w:rPr>
          <w:rFonts w:ascii="Arial" w:hAnsi="Arial" w:cs="Arial"/>
          <w:iCs/>
        </w:rPr>
        <w:t>.</w:t>
      </w:r>
      <w:r w:rsidR="002C1B23" w:rsidRPr="00B202F5">
        <w:rPr>
          <w:rFonts w:ascii="Arial" w:hAnsi="Arial" w:cs="Arial"/>
          <w:iCs/>
        </w:rPr>
        <w:t> </w:t>
      </w:r>
    </w:p>
    <w:p w14:paraId="2557EFCB" w14:textId="2DE3C89A" w:rsidR="008E7032" w:rsidRDefault="008E7032">
      <w:pPr>
        <w:spacing w:after="160" w:line="259" w:lineRule="auto"/>
        <w:rPr>
          <w:rFonts w:ascii="Arial" w:hAnsi="Arial" w:cs="Arial"/>
          <w:iCs/>
        </w:rPr>
      </w:pPr>
      <w:r>
        <w:rPr>
          <w:rFonts w:ascii="Arial" w:hAnsi="Arial" w:cs="Arial"/>
          <w:iCs/>
        </w:rPr>
        <w:br w:type="page"/>
      </w:r>
    </w:p>
    <w:p w14:paraId="16937EA2" w14:textId="77777777" w:rsidR="008E7032" w:rsidRDefault="008E7032" w:rsidP="008E7032">
      <w:pPr>
        <w:widowControl w:val="0"/>
        <w:rPr>
          <w:rFonts w:ascii="Arial" w:hAnsi="Arial" w:cs="Arial"/>
          <w:iCs/>
        </w:rPr>
      </w:pPr>
    </w:p>
    <w:p w14:paraId="6E522D9A" w14:textId="35FC1094" w:rsidR="00F36D2E" w:rsidRDefault="00F36D2E" w:rsidP="00B70000">
      <w:pPr>
        <w:shd w:val="clear" w:color="auto" w:fill="333399"/>
        <w:tabs>
          <w:tab w:val="left" w:pos="-142"/>
          <w:tab w:val="left" w:pos="4111"/>
        </w:tabs>
        <w:ind w:firstLine="708"/>
        <w:jc w:val="both"/>
        <w:rPr>
          <w:rFonts w:ascii="Arial" w:hAnsi="Arial" w:cs="Arial"/>
          <w:b/>
          <w:bCs/>
          <w:i/>
          <w:color w:val="FFFFFF"/>
        </w:rPr>
      </w:pPr>
      <w:r w:rsidRPr="00CA5F91">
        <w:rPr>
          <w:rFonts w:ascii="Arial" w:hAnsi="Arial" w:cs="Arial"/>
          <w:b/>
          <w:bCs/>
          <w:i/>
          <w:color w:val="FFFFFF"/>
        </w:rPr>
        <w:t xml:space="preserve">3. </w:t>
      </w:r>
      <w:r w:rsidR="00B70000">
        <w:rPr>
          <w:rFonts w:ascii="Arial" w:hAnsi="Arial" w:cs="Arial"/>
          <w:b/>
          <w:bCs/>
          <w:i/>
          <w:color w:val="FFFFFF"/>
        </w:rPr>
        <w:t>2</w:t>
      </w:r>
      <w:r w:rsidR="00B70000" w:rsidRPr="00CA5F91">
        <w:rPr>
          <w:rFonts w:ascii="Arial" w:hAnsi="Arial" w:cs="Arial"/>
          <w:b/>
          <w:bCs/>
          <w:i/>
          <w:color w:val="FFFFFF"/>
        </w:rPr>
        <w:t xml:space="preserve"> Composition</w:t>
      </w:r>
      <w:r>
        <w:rPr>
          <w:rFonts w:ascii="Arial" w:hAnsi="Arial" w:cs="Arial"/>
          <w:b/>
          <w:bCs/>
          <w:i/>
          <w:color w:val="FFFFFF"/>
        </w:rPr>
        <w:t xml:space="preserve"> et organisation de l’équipe dédiée</w:t>
      </w:r>
    </w:p>
    <w:p w14:paraId="30F01FA3" w14:textId="77777777" w:rsidR="00066DFA" w:rsidRDefault="00066DFA" w:rsidP="00066DFA">
      <w:pPr>
        <w:rPr>
          <w:rFonts w:ascii="Arial" w:hAnsi="Arial" w:cs="Arial"/>
        </w:rPr>
      </w:pPr>
    </w:p>
    <w:p w14:paraId="46EB7305" w14:textId="4E4E0073" w:rsidR="00CA5F91" w:rsidRPr="00F10D2B" w:rsidRDefault="00801FBD" w:rsidP="00F10D2B">
      <w:pPr>
        <w:shd w:val="clear" w:color="auto" w:fill="333399"/>
        <w:tabs>
          <w:tab w:val="left" w:pos="-142"/>
          <w:tab w:val="left" w:pos="4111"/>
        </w:tabs>
        <w:jc w:val="both"/>
        <w:rPr>
          <w:rFonts w:ascii="Arial" w:hAnsi="Arial" w:cs="Arial"/>
          <w:b/>
          <w:bCs/>
          <w:i/>
          <w:color w:val="FFFFFF"/>
        </w:rPr>
      </w:pPr>
      <w:r w:rsidRPr="00F10D2B">
        <w:rPr>
          <w:rFonts w:ascii="Arial" w:hAnsi="Arial" w:cs="Arial"/>
          <w:b/>
          <w:bCs/>
          <w:i/>
          <w:color w:val="FFFFFF"/>
        </w:rPr>
        <w:t>3.</w:t>
      </w:r>
      <w:r w:rsidR="00066DFA">
        <w:rPr>
          <w:rFonts w:ascii="Arial" w:hAnsi="Arial" w:cs="Arial"/>
          <w:b/>
          <w:bCs/>
          <w:i/>
          <w:color w:val="FFFFFF"/>
        </w:rPr>
        <w:t>2</w:t>
      </w:r>
      <w:r w:rsidRPr="00F10D2B">
        <w:rPr>
          <w:rFonts w:ascii="Arial" w:hAnsi="Arial" w:cs="Arial"/>
          <w:b/>
          <w:bCs/>
          <w:i/>
          <w:color w:val="FFFFFF"/>
        </w:rPr>
        <w:t>.</w:t>
      </w:r>
      <w:r w:rsidR="00F36D2E">
        <w:rPr>
          <w:rFonts w:ascii="Arial" w:hAnsi="Arial" w:cs="Arial"/>
          <w:b/>
          <w:bCs/>
          <w:i/>
          <w:color w:val="FFFFFF"/>
        </w:rPr>
        <w:t>1</w:t>
      </w:r>
      <w:r w:rsidRPr="00F10D2B">
        <w:rPr>
          <w:rFonts w:ascii="Arial" w:hAnsi="Arial" w:cs="Arial"/>
          <w:b/>
          <w:bCs/>
          <w:i/>
          <w:color w:val="FFFFFF"/>
        </w:rPr>
        <w:t xml:space="preserve"> </w:t>
      </w:r>
      <w:r w:rsidR="00C03E4C" w:rsidRPr="00F10D2B">
        <w:rPr>
          <w:rFonts w:ascii="Arial" w:hAnsi="Arial" w:cs="Arial"/>
          <w:b/>
          <w:bCs/>
          <w:i/>
          <w:color w:val="FFFFFF"/>
        </w:rPr>
        <w:t xml:space="preserve">Organisation et gouvernance pour répondre aux besoins </w:t>
      </w:r>
    </w:p>
    <w:p w14:paraId="6E1374A2" w14:textId="77777777" w:rsidR="00F10D2B" w:rsidRDefault="00F10D2B" w:rsidP="00CA5F91">
      <w:pPr>
        <w:rPr>
          <w:rFonts w:ascii="Arial" w:hAnsi="Arial" w:cs="Arial"/>
        </w:rPr>
      </w:pPr>
    </w:p>
    <w:p w14:paraId="26725ABF" w14:textId="77777777" w:rsidR="005F4485" w:rsidRDefault="5E8E7367" w:rsidP="17EB38DA">
      <w:pPr>
        <w:rPr>
          <w:rFonts w:ascii="Arial" w:hAnsi="Arial" w:cs="Arial"/>
        </w:rPr>
      </w:pPr>
      <w:r w:rsidRPr="008434B1">
        <w:rPr>
          <w:rFonts w:ascii="Arial" w:hAnsi="Arial" w:cs="Arial"/>
        </w:rPr>
        <w:t>Le candidat décrit l’organisation et le dimensionnement de l’équipe qu’il envisage de mobiliser sur la missi</w:t>
      </w:r>
      <w:r w:rsidR="3B4C5617" w:rsidRPr="008434B1">
        <w:rPr>
          <w:rFonts w:ascii="Arial" w:hAnsi="Arial" w:cs="Arial"/>
        </w:rPr>
        <w:t xml:space="preserve">on en s’appuyant sur tout ou partie des profils présentés précédemment. </w:t>
      </w:r>
    </w:p>
    <w:p w14:paraId="10C7FFAE" w14:textId="1E0EAEAD" w:rsidR="005F4485" w:rsidRPr="004A64D3" w:rsidRDefault="004A64D3" w:rsidP="17EB38DA">
      <w:pPr>
        <w:rPr>
          <w:rFonts w:ascii="Arial" w:hAnsi="Arial" w:cs="Arial"/>
          <w:iCs/>
        </w:rPr>
      </w:pPr>
      <w:r>
        <w:rPr>
          <w:rFonts w:ascii="Arial" w:hAnsi="Arial" w:cs="Arial"/>
          <w:iCs/>
        </w:rPr>
        <w:t xml:space="preserve">Il décrit </w:t>
      </w:r>
      <w:r w:rsidRPr="004A64D3">
        <w:rPr>
          <w:rFonts w:ascii="Arial" w:hAnsi="Arial" w:cs="Arial"/>
          <w:iCs/>
        </w:rPr>
        <w:t xml:space="preserve">les modalités prévues pour maintenir la pérennité des équipes sur la durée ; </w:t>
      </w:r>
    </w:p>
    <w:p w14:paraId="3ED6248C" w14:textId="77777777" w:rsidR="005F4485" w:rsidRDefault="3711E6D9" w:rsidP="17EB38DA">
      <w:pPr>
        <w:rPr>
          <w:rFonts w:ascii="Arial" w:hAnsi="Arial" w:cs="Arial"/>
        </w:rPr>
      </w:pPr>
      <w:r w:rsidRPr="008434B1">
        <w:rPr>
          <w:rFonts w:ascii="Arial" w:hAnsi="Arial" w:cs="Arial"/>
        </w:rPr>
        <w:t xml:space="preserve">Il </w:t>
      </w:r>
      <w:r w:rsidR="2D9AEE00" w:rsidRPr="008434B1">
        <w:rPr>
          <w:rFonts w:ascii="Arial" w:hAnsi="Arial" w:cs="Arial"/>
        </w:rPr>
        <w:t xml:space="preserve">désigne l’interlocuteur privilégié de France Travail </w:t>
      </w:r>
      <w:r w:rsidR="2C8DB8DC" w:rsidRPr="008434B1">
        <w:rPr>
          <w:rFonts w:ascii="Arial" w:hAnsi="Arial" w:cs="Arial"/>
        </w:rPr>
        <w:t xml:space="preserve">dans son organisation </w:t>
      </w:r>
      <w:r w:rsidR="2D9AEE00" w:rsidRPr="008434B1">
        <w:rPr>
          <w:rFonts w:ascii="Arial" w:hAnsi="Arial" w:cs="Arial"/>
        </w:rPr>
        <w:t>et précise la composition de l’équipe dédiée.</w:t>
      </w:r>
      <w:r w:rsidRPr="008434B1">
        <w:rPr>
          <w:rFonts w:ascii="Arial" w:hAnsi="Arial" w:cs="Arial"/>
        </w:rPr>
        <w:t xml:space="preserve"> </w:t>
      </w:r>
    </w:p>
    <w:p w14:paraId="11477D5E" w14:textId="2D1FFA68" w:rsidR="5E8E7367" w:rsidRPr="008434B1" w:rsidRDefault="1F53F91E" w:rsidP="17EB38DA">
      <w:pPr>
        <w:rPr>
          <w:rFonts w:ascii="Arial" w:hAnsi="Arial" w:cs="Arial"/>
        </w:rPr>
      </w:pPr>
      <w:r w:rsidRPr="008434B1">
        <w:rPr>
          <w:rFonts w:ascii="Arial" w:hAnsi="Arial" w:cs="Arial"/>
        </w:rPr>
        <w:t>Le candidat détaille les modalités</w:t>
      </w:r>
      <w:r w:rsidR="002B04D9">
        <w:rPr>
          <w:rFonts w:ascii="Arial" w:hAnsi="Arial" w:cs="Arial"/>
        </w:rPr>
        <w:t xml:space="preserve"> et les outils</w:t>
      </w:r>
      <w:r w:rsidRPr="008434B1">
        <w:rPr>
          <w:rFonts w:ascii="Arial" w:hAnsi="Arial" w:cs="Arial"/>
        </w:rPr>
        <w:t xml:space="preserve"> de pilotage et les interactions entre son équipe et les </w:t>
      </w:r>
      <w:r w:rsidR="6C585F26" w:rsidRPr="008434B1">
        <w:rPr>
          <w:rFonts w:ascii="Arial" w:hAnsi="Arial" w:cs="Arial"/>
        </w:rPr>
        <w:t>interlocuteurs de France Travail.</w:t>
      </w:r>
    </w:p>
    <w:p w14:paraId="511108B8" w14:textId="4DE52F97" w:rsidR="008434B1" w:rsidRDefault="008434B1" w:rsidP="00CA5F91">
      <w:pPr>
        <w:rPr>
          <w:rFonts w:ascii="Arial" w:hAnsi="Arial" w:cs="Arial"/>
        </w:rPr>
      </w:pPr>
      <w:r w:rsidRPr="00CA5F91">
        <w:rPr>
          <w:rFonts w:ascii="Arial" w:hAnsi="Arial" w:cs="Arial"/>
          <w:noProof/>
        </w:rPr>
        <mc:AlternateContent>
          <mc:Choice Requires="wps">
            <w:drawing>
              <wp:anchor distT="45720" distB="45720" distL="114300" distR="114300" simplePos="0" relativeHeight="251658244" behindDoc="0" locked="0" layoutInCell="1" allowOverlap="1" wp14:anchorId="15A7F51F" wp14:editId="74A6835A">
                <wp:simplePos x="0" y="0"/>
                <wp:positionH relativeFrom="margin">
                  <wp:align>left</wp:align>
                </wp:positionH>
                <wp:positionV relativeFrom="paragraph">
                  <wp:posOffset>277495</wp:posOffset>
                </wp:positionV>
                <wp:extent cx="6290945" cy="6098540"/>
                <wp:effectExtent l="0" t="0" r="14605" b="1651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6098540"/>
                        </a:xfrm>
                        <a:prstGeom prst="rect">
                          <a:avLst/>
                        </a:prstGeom>
                        <a:solidFill>
                          <a:srgbClr val="FFFFFF"/>
                        </a:solidFill>
                        <a:ln w="9525">
                          <a:solidFill>
                            <a:srgbClr val="000000"/>
                          </a:solidFill>
                          <a:miter lim="800000"/>
                          <a:headEnd/>
                          <a:tailEnd/>
                        </a:ln>
                      </wps:spPr>
                      <wps:txbx>
                        <w:txbxContent>
                          <w:p w14:paraId="16C80D5F" w14:textId="77777777" w:rsidR="00CA5F91" w:rsidRDefault="00CA5F91" w:rsidP="00CA5F9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A7F51F" id="Zone de texte 2" o:spid="_x0000_s1038" type="#_x0000_t202" style="position:absolute;margin-left:0;margin-top:21.85pt;width:495.35pt;height:480.2pt;z-index:2516582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">
                <v:textbox>
                  <w:txbxContent>
                    <w:p w14:paraId="16C80D5F" w14:textId="77777777" w:rsidR="00CA5F91" w:rsidRDefault="00CA5F91" w:rsidP="00CA5F91"/>
                  </w:txbxContent>
                </v:textbox>
                <w10:wrap type="square" anchorx="margin"/>
              </v:shape>
            </w:pict>
          </mc:Fallback>
        </mc:AlternateContent>
      </w:r>
    </w:p>
    <w:p w14:paraId="04F8F93D" w14:textId="60B31CF1" w:rsidR="008434B1" w:rsidRDefault="008434B1" w:rsidP="00CA5F91">
      <w:pPr>
        <w:rPr>
          <w:rFonts w:ascii="Arial" w:hAnsi="Arial" w:cs="Arial"/>
        </w:rPr>
      </w:pPr>
    </w:p>
    <w:p w14:paraId="3F0FF4A7" w14:textId="77777777" w:rsidR="008434B1" w:rsidRDefault="008434B1" w:rsidP="00CA5F91">
      <w:pPr>
        <w:rPr>
          <w:rFonts w:ascii="Arial" w:hAnsi="Arial" w:cs="Arial"/>
        </w:rPr>
      </w:pPr>
    </w:p>
    <w:p w14:paraId="448DD353" w14:textId="27D77066" w:rsidR="002C1C23" w:rsidRDefault="002C1C23">
      <w:pPr>
        <w:spacing w:after="160" w:line="259" w:lineRule="auto"/>
        <w:rPr>
          <w:rFonts w:ascii="Arial" w:hAnsi="Arial" w:cs="Arial"/>
        </w:rPr>
      </w:pPr>
      <w:r>
        <w:rPr>
          <w:rFonts w:ascii="Arial" w:hAnsi="Arial" w:cs="Arial"/>
        </w:rPr>
        <w:br w:type="page"/>
      </w:r>
    </w:p>
    <w:p w14:paraId="0EFFD106" w14:textId="77777777" w:rsidR="00CA5F91" w:rsidRPr="00CA5F91" w:rsidRDefault="00CA5F91" w:rsidP="00CA5F91">
      <w:pPr>
        <w:rPr>
          <w:rFonts w:ascii="Arial" w:hAnsi="Arial" w:cs="Arial"/>
        </w:rPr>
      </w:pPr>
    </w:p>
    <w:p w14:paraId="0FF0DF29" w14:textId="3D17D535" w:rsidR="00CA5F91" w:rsidRPr="00FF6A6B" w:rsidRDefault="002571CB" w:rsidP="17EB38DA">
      <w:pPr>
        <w:shd w:val="clear" w:color="auto" w:fill="333399"/>
        <w:tabs>
          <w:tab w:val="left" w:pos="4111"/>
        </w:tabs>
        <w:jc w:val="both"/>
        <w:rPr>
          <w:rFonts w:ascii="Arial" w:hAnsi="Arial" w:cs="Arial"/>
          <w:b/>
          <w:bCs/>
          <w:i/>
          <w:color w:val="FFFFFF"/>
        </w:rPr>
      </w:pPr>
      <w:r w:rsidRPr="17EB38DA">
        <w:rPr>
          <w:rFonts w:ascii="Arial" w:hAnsi="Arial" w:cs="Arial"/>
          <w:b/>
          <w:i/>
          <w:color w:val="FFFFFF" w:themeColor="background1"/>
        </w:rPr>
        <w:t>3.2.2 Méthodologie</w:t>
      </w:r>
      <w:r w:rsidR="002D4E51" w:rsidRPr="17EB38DA">
        <w:rPr>
          <w:rFonts w:ascii="Arial" w:hAnsi="Arial" w:cs="Arial"/>
          <w:b/>
          <w:i/>
          <w:color w:val="FFFFFF" w:themeColor="background1"/>
        </w:rPr>
        <w:t xml:space="preserve"> de garantie de la disponibilité des ressources</w:t>
      </w:r>
    </w:p>
    <w:p w14:paraId="307C548A" w14:textId="77777777" w:rsidR="002D4E51" w:rsidRPr="00A51387" w:rsidRDefault="002D4E51" w:rsidP="00CA5F91">
      <w:pPr>
        <w:rPr>
          <w:rFonts w:ascii="Arial" w:hAnsi="Arial" w:cs="Arial"/>
          <w:iCs/>
        </w:rPr>
      </w:pPr>
    </w:p>
    <w:p w14:paraId="7BCFA577" w14:textId="77777777" w:rsidR="00FF6A6B" w:rsidRPr="00A51387" w:rsidRDefault="00FF6A6B" w:rsidP="00FF6A6B">
      <w:pPr>
        <w:rPr>
          <w:rFonts w:ascii="Arial" w:hAnsi="Arial" w:cs="Arial"/>
          <w:iCs/>
        </w:rPr>
      </w:pPr>
      <w:r w:rsidRPr="00A51387">
        <w:rPr>
          <w:rFonts w:ascii="Arial" w:hAnsi="Arial" w:cs="Arial"/>
          <w:iCs/>
        </w:rPr>
        <w:t xml:space="preserve">Le candidat développe les : </w:t>
      </w:r>
    </w:p>
    <w:p w14:paraId="680BCE73" w14:textId="77777777" w:rsidR="00FF6A6B" w:rsidRPr="00A51387" w:rsidRDefault="00FF6A6B" w:rsidP="008F63A1">
      <w:pPr>
        <w:ind w:left="426"/>
        <w:rPr>
          <w:rFonts w:ascii="Arial" w:hAnsi="Arial" w:cs="Arial"/>
          <w:iCs/>
        </w:rPr>
      </w:pPr>
      <w:r w:rsidRPr="00A51387">
        <w:rPr>
          <w:rFonts w:ascii="Arial" w:hAnsi="Arial" w:cs="Arial"/>
          <w:iCs/>
        </w:rPr>
        <w:t>-Modalités d'échange et transparence à l'égard de FT (rotation des effectifs, congés)</w:t>
      </w:r>
    </w:p>
    <w:p w14:paraId="75B07C49" w14:textId="27FBF44F" w:rsidR="002D4E51" w:rsidRPr="00A51387" w:rsidRDefault="00FF6A6B" w:rsidP="008F63A1">
      <w:pPr>
        <w:ind w:left="426"/>
        <w:rPr>
          <w:rFonts w:ascii="Arial" w:hAnsi="Arial" w:cs="Arial"/>
          <w:iCs/>
        </w:rPr>
      </w:pPr>
      <w:r w:rsidRPr="00A51387">
        <w:rPr>
          <w:rFonts w:ascii="Arial" w:hAnsi="Arial" w:cs="Arial"/>
          <w:iCs/>
        </w:rPr>
        <w:t>-Modalités de choix pour un nouvel intervenant (plusieurs profils proposés)</w:t>
      </w:r>
    </w:p>
    <w:p w14:paraId="03358FFA" w14:textId="77777777" w:rsidR="00A51387" w:rsidRPr="00A51387" w:rsidRDefault="00A51387" w:rsidP="008F63A1">
      <w:pPr>
        <w:ind w:left="426"/>
        <w:rPr>
          <w:rFonts w:ascii="Arial" w:hAnsi="Arial" w:cs="Arial"/>
        </w:rPr>
      </w:pPr>
      <w:r w:rsidRPr="00A51387">
        <w:rPr>
          <w:rFonts w:ascii="Arial" w:hAnsi="Arial" w:cs="Arial"/>
        </w:rPr>
        <w:t xml:space="preserve">-Modalités de gestion des équipes en cas de variations de charge en fonction des périodes de l’année permettant d’assurer la continuité du service, en cas de variations de planning en cours d’intervention. </w:t>
      </w:r>
    </w:p>
    <w:p w14:paraId="56FEDD38" w14:textId="69924103" w:rsidR="002D4E51" w:rsidRDefault="00557A41" w:rsidP="00CA5F91">
      <w:pPr>
        <w:rPr>
          <w:rFonts w:ascii="Arial" w:hAnsi="Arial" w:cs="Arial"/>
          <w:i/>
        </w:rPr>
      </w:pPr>
      <w:r w:rsidRPr="00CA5F91">
        <w:rPr>
          <w:rFonts w:ascii="Arial" w:hAnsi="Arial" w:cs="Arial"/>
          <w:iCs/>
          <w:noProof/>
        </w:rPr>
        <mc:AlternateContent>
          <mc:Choice Requires="wps">
            <w:drawing>
              <wp:anchor distT="45720" distB="45720" distL="114300" distR="114300" simplePos="0" relativeHeight="251658248" behindDoc="0" locked="0" layoutInCell="1" allowOverlap="1" wp14:anchorId="64C361E3" wp14:editId="554276E3">
                <wp:simplePos x="0" y="0"/>
                <wp:positionH relativeFrom="margin">
                  <wp:align>left</wp:align>
                </wp:positionH>
                <wp:positionV relativeFrom="paragraph">
                  <wp:posOffset>337185</wp:posOffset>
                </wp:positionV>
                <wp:extent cx="6400800" cy="6693535"/>
                <wp:effectExtent l="0" t="0" r="19050" b="12065"/>
                <wp:wrapSquare wrapText="bothSides"/>
                <wp:docPr id="1710296720" name="Zone de texte 1710296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694098"/>
                        </a:xfrm>
                        <a:prstGeom prst="rect">
                          <a:avLst/>
                        </a:prstGeom>
                        <a:solidFill>
                          <a:srgbClr val="FFFFFF"/>
                        </a:solidFill>
                        <a:ln w="9525">
                          <a:solidFill>
                            <a:srgbClr val="000000"/>
                          </a:solidFill>
                          <a:miter lim="800000"/>
                          <a:headEnd/>
                          <a:tailEnd/>
                        </a:ln>
                      </wps:spPr>
                      <wps:txbx>
                        <w:txbxContent>
                          <w:p w14:paraId="5629F83D" w14:textId="77777777" w:rsidR="00557A41" w:rsidRDefault="00557A41" w:rsidP="00557A4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C361E3" id="Zone de texte 1710296720" o:spid="_x0000_s1039" type="#_x0000_t202" style="position:absolute;margin-left:0;margin-top:26.55pt;width:7in;height:527.05pt;z-index:2516582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">
                <v:textbox>
                  <w:txbxContent>
                    <w:p w14:paraId="5629F83D" w14:textId="77777777" w:rsidR="00557A41" w:rsidRDefault="00557A41" w:rsidP="00557A41"/>
                  </w:txbxContent>
                </v:textbox>
                <w10:wrap type="square" anchorx="margin"/>
              </v:shape>
            </w:pict>
          </mc:Fallback>
        </mc:AlternateContent>
      </w:r>
    </w:p>
    <w:p w14:paraId="747A59C7" w14:textId="55EC6958" w:rsidR="002D4E51" w:rsidRDefault="002D4E51" w:rsidP="00CA5F91">
      <w:pPr>
        <w:rPr>
          <w:rFonts w:ascii="Arial" w:hAnsi="Arial" w:cs="Arial"/>
          <w:i/>
        </w:rPr>
      </w:pPr>
    </w:p>
    <w:p w14:paraId="00186D7F" w14:textId="77777777" w:rsidR="002D4E51" w:rsidRDefault="002D4E51" w:rsidP="00CA5F91">
      <w:pPr>
        <w:rPr>
          <w:rFonts w:ascii="Arial" w:hAnsi="Arial" w:cs="Arial"/>
          <w:i/>
        </w:rPr>
      </w:pPr>
    </w:p>
    <w:p w14:paraId="7992211E" w14:textId="77777777" w:rsidR="00977EC4" w:rsidRDefault="00977EC4" w:rsidP="00C01A0D">
      <w:pPr>
        <w:rPr>
          <w:rFonts w:ascii="Arial" w:hAnsi="Arial" w:cs="Arial"/>
        </w:rPr>
      </w:pPr>
    </w:p>
    <w:p w14:paraId="5EED3BC6" w14:textId="77777777" w:rsidR="00977EC4" w:rsidRDefault="00977EC4" w:rsidP="00C01A0D">
      <w:pPr>
        <w:rPr>
          <w:rFonts w:ascii="Arial" w:hAnsi="Arial" w:cs="Arial"/>
        </w:rPr>
      </w:pPr>
    </w:p>
    <w:p w14:paraId="7FBEE699" w14:textId="77777777" w:rsidR="00977EC4" w:rsidRDefault="00977EC4" w:rsidP="00C01A0D">
      <w:pPr>
        <w:rPr>
          <w:rFonts w:ascii="Arial" w:hAnsi="Arial" w:cs="Arial"/>
        </w:rPr>
      </w:pPr>
    </w:p>
    <w:p w14:paraId="0A5A2EC9" w14:textId="77777777" w:rsidR="00977EC4" w:rsidRPr="00977EC4" w:rsidRDefault="00977EC4" w:rsidP="00977EC4">
      <w:pPr>
        <w:shd w:val="clear" w:color="auto" w:fill="333399"/>
        <w:tabs>
          <w:tab w:val="left" w:pos="-142"/>
          <w:tab w:val="left" w:pos="4111"/>
        </w:tabs>
        <w:jc w:val="both"/>
        <w:rPr>
          <w:rFonts w:ascii="Arial" w:hAnsi="Arial" w:cs="Arial"/>
          <w:b/>
          <w:bCs/>
          <w:i/>
          <w:color w:val="FFFFFF"/>
        </w:rPr>
      </w:pPr>
    </w:p>
    <w:p w14:paraId="40C19AA1" w14:textId="77777777" w:rsidR="00977EC4" w:rsidRPr="00977EC4" w:rsidRDefault="00977EC4" w:rsidP="00977EC4">
      <w:pPr>
        <w:shd w:val="clear" w:color="auto" w:fill="333399"/>
        <w:tabs>
          <w:tab w:val="left" w:pos="-142"/>
          <w:tab w:val="left" w:pos="4111"/>
        </w:tabs>
        <w:jc w:val="both"/>
        <w:rPr>
          <w:rFonts w:ascii="Arial" w:hAnsi="Arial" w:cs="Arial"/>
          <w:b/>
          <w:bCs/>
          <w:i/>
        </w:rPr>
      </w:pPr>
      <w:r w:rsidRPr="00977EC4">
        <w:rPr>
          <w:rFonts w:ascii="Arial" w:hAnsi="Arial" w:cs="Arial"/>
          <w:b/>
          <w:bCs/>
          <w:i/>
          <w:color w:val="FFFFFF"/>
        </w:rPr>
        <w:t>4. Prise en compte des émissions de gaz à effet de serre dans l’accomplissement de la prestation</w:t>
      </w:r>
      <w:r w:rsidRPr="00977EC4">
        <w:rPr>
          <w:rFonts w:ascii="Arial" w:hAnsi="Arial" w:cs="Arial"/>
          <w:b/>
          <w:bCs/>
          <w:iCs/>
        </w:rPr>
        <w:tab/>
      </w:r>
    </w:p>
    <w:p w14:paraId="5E55E283" w14:textId="77777777" w:rsidR="00977EC4" w:rsidRPr="00977EC4" w:rsidRDefault="00977EC4" w:rsidP="00977EC4">
      <w:pPr>
        <w:rPr>
          <w:rFonts w:ascii="Arial" w:hAnsi="Arial" w:cs="Arial"/>
          <w:b/>
          <w:bCs/>
        </w:rPr>
      </w:pPr>
    </w:p>
    <w:p w14:paraId="1FDF9522" w14:textId="77777777" w:rsidR="00977EC4" w:rsidRPr="00977EC4" w:rsidRDefault="00977EC4" w:rsidP="00977EC4">
      <w:pPr>
        <w:rPr>
          <w:rFonts w:ascii="Arial" w:hAnsi="Arial" w:cs="Arial"/>
          <w:i/>
        </w:rPr>
      </w:pPr>
    </w:p>
    <w:p w14:paraId="5F68EF26" w14:textId="77777777" w:rsidR="00977EC4" w:rsidRPr="00977EC4" w:rsidRDefault="00977EC4" w:rsidP="000415F8">
      <w:pPr>
        <w:jc w:val="both"/>
        <w:rPr>
          <w:rFonts w:ascii="Arial" w:hAnsi="Arial" w:cs="Arial"/>
          <w:iCs/>
        </w:rPr>
      </w:pPr>
      <w:r w:rsidRPr="00977EC4">
        <w:rPr>
          <w:rFonts w:ascii="Arial" w:hAnsi="Arial" w:cs="Arial"/>
          <w:iCs/>
        </w:rPr>
        <w:t xml:space="preserve">France travail, en accord avec les objectifs de réduction des émissions que s'est fixée la France, souhaite réduire l'impact indirect de ses activités sur le changement climatique. La réduction des émissions de gaz à effet de serre de ses prestations achetées constitue un levier central dans l'atteinte de cet objectif. </w:t>
      </w:r>
    </w:p>
    <w:p w14:paraId="57AB6EAD" w14:textId="77777777" w:rsidR="00977EC4" w:rsidRPr="00977EC4" w:rsidRDefault="00977EC4" w:rsidP="00977EC4">
      <w:pPr>
        <w:rPr>
          <w:rFonts w:ascii="Arial" w:hAnsi="Arial" w:cs="Arial"/>
          <w:b/>
          <w:bCs/>
          <w:i/>
        </w:rPr>
      </w:pPr>
    </w:p>
    <w:p w14:paraId="66C1D5EF" w14:textId="77777777" w:rsidR="00977EC4" w:rsidRPr="00977EC4" w:rsidRDefault="00977EC4" w:rsidP="00977EC4">
      <w:pPr>
        <w:rPr>
          <w:rFonts w:ascii="Arial" w:hAnsi="Arial" w:cs="Arial"/>
          <w:b/>
          <w:bCs/>
          <w:i/>
        </w:rPr>
      </w:pPr>
    </w:p>
    <w:p w14:paraId="35393207" w14:textId="77777777" w:rsidR="00977EC4" w:rsidRPr="00977EC4" w:rsidRDefault="00977EC4" w:rsidP="00977EC4">
      <w:pPr>
        <w:shd w:val="clear" w:color="auto" w:fill="333399"/>
        <w:tabs>
          <w:tab w:val="left" w:pos="-142"/>
          <w:tab w:val="left" w:pos="4111"/>
        </w:tabs>
        <w:jc w:val="both"/>
        <w:rPr>
          <w:rFonts w:ascii="Arial" w:hAnsi="Arial" w:cs="Arial"/>
          <w:b/>
          <w:bCs/>
          <w:i/>
          <w:color w:val="FFFFFF"/>
        </w:rPr>
      </w:pPr>
      <w:r w:rsidRPr="00977EC4">
        <w:rPr>
          <w:rFonts w:ascii="Arial" w:hAnsi="Arial" w:cs="Arial"/>
          <w:b/>
          <w:bCs/>
          <w:i/>
          <w:color w:val="FFFFFF"/>
        </w:rPr>
        <w:t>4.1 – Les émissions associées à la prestation</w:t>
      </w:r>
    </w:p>
    <w:tbl>
      <w:tblPr>
        <w:tblpPr w:leftFromText="141" w:rightFromText="141" w:vertAnchor="text" w:horzAnchor="margin" w:tblpXSpec="center" w:tblpY="715"/>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9"/>
        <w:gridCol w:w="8112"/>
        <w:gridCol w:w="1031"/>
      </w:tblGrid>
      <w:tr w:rsidR="00977EC4" w:rsidRPr="00977EC4" w14:paraId="0389D74A" w14:textId="77777777" w:rsidTr="00A26944">
        <w:trPr>
          <w:trHeight w:val="1610"/>
        </w:trPr>
        <w:tc>
          <w:tcPr>
            <w:tcW w:w="1399" w:type="dxa"/>
            <w:vAlign w:val="center"/>
            <w:hideMark/>
          </w:tcPr>
          <w:p w14:paraId="6E410836" w14:textId="77777777" w:rsidR="00977EC4" w:rsidRPr="00977EC4" w:rsidRDefault="00977EC4" w:rsidP="00977EC4">
            <w:pPr>
              <w:rPr>
                <w:rFonts w:ascii="Arial" w:hAnsi="Arial" w:cs="Arial"/>
                <w:i/>
              </w:rPr>
            </w:pPr>
            <w:r w:rsidRPr="00977EC4">
              <w:rPr>
                <w:rFonts w:ascii="Arial" w:hAnsi="Arial" w:cs="Arial"/>
                <w:i/>
              </w:rPr>
              <w:t>Méthodologie</w:t>
            </w:r>
          </w:p>
        </w:tc>
        <w:tc>
          <w:tcPr>
            <w:tcW w:w="9143" w:type="dxa"/>
            <w:gridSpan w:val="2"/>
            <w:vAlign w:val="center"/>
            <w:hideMark/>
          </w:tcPr>
          <w:p w14:paraId="4FE4FF5F" w14:textId="77777777" w:rsidR="00977EC4" w:rsidRPr="00977EC4" w:rsidRDefault="00977EC4" w:rsidP="00977EC4">
            <w:pPr>
              <w:rPr>
                <w:rFonts w:ascii="Arial" w:hAnsi="Arial" w:cs="Arial"/>
                <w:i/>
              </w:rPr>
            </w:pPr>
            <w:r w:rsidRPr="00977EC4">
              <w:rPr>
                <w:rFonts w:ascii="Arial" w:hAnsi="Arial" w:cs="Arial"/>
                <w:i/>
              </w:rPr>
              <w:t>Possibilité n°1 : vous ne mobiliserez qu'un bâtiment pour la prestation :</w:t>
            </w:r>
            <w:r w:rsidRPr="00977EC4">
              <w:rPr>
                <w:rFonts w:ascii="Arial" w:hAnsi="Arial" w:cs="Arial"/>
                <w:i/>
              </w:rPr>
              <w:br/>
              <w:t>- Soit vous n'utiliserez qu'une seule source d'énergie, dans ce cas, indiquer "100%" puis la source en question</w:t>
            </w:r>
            <w:r w:rsidRPr="00977EC4">
              <w:rPr>
                <w:rFonts w:ascii="Arial" w:hAnsi="Arial" w:cs="Arial"/>
                <w:i/>
              </w:rPr>
              <w:br/>
              <w:t xml:space="preserve">- Soit vous utiliserez plusieurs sources d'énergie, dans ce cas, indiquer "X% de la source 1, X% de la source 2, etc.". Vous devez atteindre un total de 100%. </w:t>
            </w:r>
            <w:r w:rsidRPr="00977EC4">
              <w:rPr>
                <w:rFonts w:ascii="Arial" w:hAnsi="Arial" w:cs="Arial"/>
                <w:i/>
              </w:rPr>
              <w:br/>
            </w:r>
            <w:r w:rsidRPr="00977EC4">
              <w:rPr>
                <w:rFonts w:ascii="Arial" w:hAnsi="Arial" w:cs="Arial"/>
                <w:i/>
              </w:rPr>
              <w:br/>
              <w:t>Possibilité n°2 : vous mobiliserez plusieurs bâtiments pour la prestation :</w:t>
            </w:r>
            <w:r w:rsidRPr="00977EC4">
              <w:rPr>
                <w:rFonts w:ascii="Arial" w:hAnsi="Arial" w:cs="Arial"/>
                <w:i/>
              </w:rPr>
              <w:br/>
              <w:t>- Soit vous utiliserez la même source d'énergie dans tous vos bâtiments, dans ce cas, indiquer "100%" puis la source en question ;</w:t>
            </w:r>
            <w:r w:rsidRPr="00977EC4">
              <w:rPr>
                <w:rFonts w:ascii="Arial" w:hAnsi="Arial" w:cs="Arial"/>
                <w:i/>
              </w:rPr>
              <w:br/>
              <w:t xml:space="preserve">- Soit vous utiliserez des sources différentes pour vos différents bâtiments, dans ce cas, il vous faut prendre en compte la surface de chaque bâtiment (m2) et leur source d'énergie. Ensuite, il vous faut proratiser pour obtenir les différents % de chaque source. </w:t>
            </w:r>
          </w:p>
          <w:p w14:paraId="74CCAF78" w14:textId="77777777" w:rsidR="00977EC4" w:rsidRDefault="00977EC4" w:rsidP="00977EC4">
            <w:pPr>
              <w:rPr>
                <w:rFonts w:ascii="Arial" w:hAnsi="Arial" w:cs="Arial"/>
                <w:iCs/>
              </w:rPr>
            </w:pPr>
          </w:p>
          <w:p w14:paraId="7F13C82D" w14:textId="77777777" w:rsidR="002B04D9" w:rsidRPr="002B04D9" w:rsidRDefault="002B04D9" w:rsidP="002B04D9">
            <w:pPr>
              <w:rPr>
                <w:rFonts w:ascii="Arial" w:hAnsi="Arial" w:cs="Arial"/>
                <w:iCs/>
              </w:rPr>
            </w:pPr>
            <w:r w:rsidRPr="002B04D9">
              <w:rPr>
                <w:rFonts w:ascii="Arial" w:hAnsi="Arial" w:cs="Arial"/>
                <w:iCs/>
              </w:rPr>
              <w:t>NB : Si vous utilisez un Réseau de Chaleur pour chauffer l’un de vos bâtiments, merci de préciser de quel réseau de chaleur il s’agit.</w:t>
            </w:r>
          </w:p>
          <w:p w14:paraId="176F328D" w14:textId="77777777" w:rsidR="002B04D9" w:rsidRPr="00B05210" w:rsidRDefault="002B04D9" w:rsidP="00977EC4">
            <w:pPr>
              <w:rPr>
                <w:rFonts w:ascii="Arial" w:hAnsi="Arial" w:cs="Arial"/>
                <w:iCs/>
              </w:rPr>
            </w:pPr>
          </w:p>
          <w:p w14:paraId="3C57CCB5" w14:textId="77777777" w:rsidR="002B04D9" w:rsidRPr="00B05210" w:rsidRDefault="002B04D9" w:rsidP="00977EC4">
            <w:pPr>
              <w:rPr>
                <w:rFonts w:ascii="Arial" w:hAnsi="Arial" w:cs="Arial"/>
                <w:iCs/>
              </w:rPr>
            </w:pPr>
          </w:p>
          <w:p w14:paraId="1F25ADD0" w14:textId="77777777" w:rsidR="002B04D9" w:rsidRPr="00977EC4" w:rsidRDefault="002B04D9" w:rsidP="00977EC4">
            <w:pPr>
              <w:rPr>
                <w:rFonts w:ascii="Arial" w:hAnsi="Arial" w:cs="Arial"/>
                <w:i/>
              </w:rPr>
            </w:pPr>
          </w:p>
        </w:tc>
      </w:tr>
      <w:tr w:rsidR="00977EC4" w:rsidRPr="00977EC4" w14:paraId="2F0E65CF" w14:textId="77777777" w:rsidTr="00A26944">
        <w:trPr>
          <w:trHeight w:val="1402"/>
        </w:trPr>
        <w:tc>
          <w:tcPr>
            <w:tcW w:w="1399" w:type="dxa"/>
            <w:vAlign w:val="center"/>
            <w:hideMark/>
          </w:tcPr>
          <w:p w14:paraId="5A14D360" w14:textId="77777777" w:rsidR="00977EC4" w:rsidRPr="00977EC4" w:rsidRDefault="00977EC4" w:rsidP="00977EC4">
            <w:pPr>
              <w:rPr>
                <w:rFonts w:ascii="Arial" w:hAnsi="Arial" w:cs="Arial"/>
                <w:i/>
              </w:rPr>
            </w:pPr>
            <w:r w:rsidRPr="00977EC4">
              <w:rPr>
                <w:rFonts w:ascii="Arial" w:hAnsi="Arial" w:cs="Arial"/>
                <w:i/>
              </w:rPr>
              <w:t>Exemple</w:t>
            </w:r>
          </w:p>
        </w:tc>
        <w:tc>
          <w:tcPr>
            <w:tcW w:w="9143" w:type="dxa"/>
            <w:gridSpan w:val="2"/>
            <w:vAlign w:val="center"/>
            <w:hideMark/>
          </w:tcPr>
          <w:p w14:paraId="6BFDEB21" w14:textId="77777777" w:rsidR="00977EC4" w:rsidRPr="00977EC4" w:rsidRDefault="00977EC4" w:rsidP="00977EC4">
            <w:pPr>
              <w:rPr>
                <w:rFonts w:ascii="Arial" w:hAnsi="Arial" w:cs="Arial"/>
                <w:i/>
              </w:rPr>
            </w:pPr>
            <w:r w:rsidRPr="00977EC4">
              <w:rPr>
                <w:rFonts w:ascii="Arial" w:hAnsi="Arial" w:cs="Arial"/>
                <w:i/>
              </w:rPr>
              <w:t xml:space="preserve">Définition : un bâtiment mobilisé dans le cadre de la prestation = </w:t>
            </w:r>
            <w:r w:rsidRPr="00977EC4">
              <w:rPr>
                <w:rFonts w:ascii="Arial" w:hAnsi="Arial" w:cs="Arial"/>
                <w:i/>
              </w:rPr>
              <w:br/>
              <w:t xml:space="preserve">- un bâtiment occupé au moins 1h pour la prestation </w:t>
            </w:r>
            <w:r w:rsidRPr="00977EC4">
              <w:rPr>
                <w:rFonts w:ascii="Arial" w:hAnsi="Arial" w:cs="Arial"/>
                <w:i/>
              </w:rPr>
              <w:br/>
              <w:t>- un bâtiment qui est possédé ou loué.</w:t>
            </w:r>
            <w:r w:rsidRPr="00977EC4">
              <w:rPr>
                <w:rFonts w:ascii="Arial" w:hAnsi="Arial" w:cs="Arial"/>
                <w:i/>
              </w:rPr>
              <w:br/>
            </w:r>
            <w:r w:rsidRPr="00977EC4">
              <w:rPr>
                <w:rFonts w:ascii="Arial" w:hAnsi="Arial" w:cs="Arial"/>
                <w:i/>
              </w:rPr>
              <w:br/>
              <w:t>Exemple : Le bâtiment A se chauffe au gaz et mon entreprise mobilise 35 m2 de ce bâtiment dans le cadre de la prestation. Le bâtiment B se chauffe au fioul et mobilise 15 m2 de ce bâtiment dans le cadre de la prestation. Ainsi, mon entreprise utilise à 70% (35*100/ (35+15) du gaz naturel, et à 30% du fioul (15*100/ (35+15)</w:t>
            </w:r>
          </w:p>
          <w:p w14:paraId="0732485A" w14:textId="77777777" w:rsidR="00977EC4" w:rsidRPr="00977EC4" w:rsidRDefault="00977EC4" w:rsidP="00977EC4">
            <w:pPr>
              <w:rPr>
                <w:rFonts w:ascii="Arial" w:hAnsi="Arial" w:cs="Arial"/>
                <w:i/>
              </w:rPr>
            </w:pPr>
          </w:p>
        </w:tc>
      </w:tr>
      <w:tr w:rsidR="00977EC4" w:rsidRPr="00977EC4" w14:paraId="0ADC595E" w14:textId="77777777" w:rsidTr="00A26944">
        <w:trPr>
          <w:trHeight w:val="782"/>
        </w:trPr>
        <w:tc>
          <w:tcPr>
            <w:tcW w:w="9511" w:type="dxa"/>
            <w:gridSpan w:val="2"/>
            <w:vAlign w:val="center"/>
            <w:hideMark/>
          </w:tcPr>
          <w:p w14:paraId="56648A1E" w14:textId="77777777" w:rsidR="00977EC4" w:rsidRPr="00977EC4" w:rsidRDefault="00977EC4" w:rsidP="00977EC4">
            <w:pPr>
              <w:rPr>
                <w:rFonts w:ascii="Arial" w:hAnsi="Arial" w:cs="Arial"/>
                <w:i/>
              </w:rPr>
            </w:pPr>
            <w:r w:rsidRPr="00977EC4">
              <w:rPr>
                <w:rFonts w:ascii="Arial" w:hAnsi="Arial" w:cs="Arial"/>
                <w:i/>
              </w:rPr>
              <w:t>Cadre de réponse</w:t>
            </w:r>
          </w:p>
        </w:tc>
        <w:tc>
          <w:tcPr>
            <w:tcW w:w="1031" w:type="dxa"/>
            <w:vAlign w:val="center"/>
            <w:hideMark/>
          </w:tcPr>
          <w:p w14:paraId="6A138B85" w14:textId="77777777" w:rsidR="00977EC4" w:rsidRPr="00977EC4" w:rsidRDefault="00977EC4" w:rsidP="00977EC4">
            <w:pPr>
              <w:rPr>
                <w:rFonts w:ascii="Arial" w:hAnsi="Arial" w:cs="Arial"/>
                <w:i/>
              </w:rPr>
            </w:pPr>
            <w:r w:rsidRPr="00977EC4">
              <w:rPr>
                <w:rFonts w:ascii="Arial" w:hAnsi="Arial" w:cs="Arial"/>
                <w:i/>
              </w:rPr>
              <w:t>Type de réponse attendue</w:t>
            </w:r>
          </w:p>
        </w:tc>
      </w:tr>
      <w:tr w:rsidR="00977EC4" w:rsidRPr="00977EC4" w14:paraId="4B7A00A7" w14:textId="77777777" w:rsidTr="00A26944">
        <w:trPr>
          <w:trHeight w:val="2949"/>
        </w:trPr>
        <w:tc>
          <w:tcPr>
            <w:tcW w:w="9511" w:type="dxa"/>
            <w:gridSpan w:val="2"/>
            <w:shd w:val="clear" w:color="000000" w:fill="F2F2F2"/>
            <w:vAlign w:val="center"/>
            <w:hideMark/>
          </w:tcPr>
          <w:p w14:paraId="425D1BC7" w14:textId="77777777" w:rsidR="00977EC4" w:rsidRPr="00977EC4" w:rsidRDefault="00977EC4" w:rsidP="00977EC4">
            <w:pPr>
              <w:rPr>
                <w:rFonts w:ascii="Arial" w:hAnsi="Arial" w:cs="Arial"/>
                <w:i/>
              </w:rPr>
            </w:pPr>
            <w:r w:rsidRPr="00977EC4">
              <w:rPr>
                <w:rFonts w:ascii="Arial" w:hAnsi="Arial" w:cs="Arial"/>
                <w:i/>
              </w:rPr>
              <w:t> </w:t>
            </w:r>
          </w:p>
        </w:tc>
        <w:tc>
          <w:tcPr>
            <w:tcW w:w="1031" w:type="dxa"/>
            <w:vAlign w:val="center"/>
            <w:hideMark/>
          </w:tcPr>
          <w:p w14:paraId="08FF76B7" w14:textId="77777777" w:rsidR="00977EC4" w:rsidRPr="00977EC4" w:rsidRDefault="00977EC4" w:rsidP="00977EC4">
            <w:pPr>
              <w:rPr>
                <w:rFonts w:ascii="Arial" w:hAnsi="Arial" w:cs="Arial"/>
                <w:i/>
              </w:rPr>
            </w:pPr>
            <w:r w:rsidRPr="00977EC4">
              <w:rPr>
                <w:rFonts w:ascii="Arial" w:hAnsi="Arial" w:cs="Arial"/>
                <w:i/>
              </w:rPr>
              <w:t>%</w:t>
            </w:r>
          </w:p>
        </w:tc>
      </w:tr>
    </w:tbl>
    <w:p w14:paraId="2277ED06" w14:textId="77777777" w:rsidR="00977EC4" w:rsidRPr="00977EC4" w:rsidRDefault="00977EC4" w:rsidP="00977EC4">
      <w:pPr>
        <w:rPr>
          <w:rFonts w:ascii="Arial" w:hAnsi="Arial" w:cs="Arial"/>
          <w:b/>
          <w:i/>
        </w:rPr>
      </w:pPr>
    </w:p>
    <w:p w14:paraId="6DCCB74C" w14:textId="77777777" w:rsidR="00977EC4" w:rsidRDefault="00977EC4" w:rsidP="00977EC4">
      <w:pPr>
        <w:rPr>
          <w:rFonts w:ascii="Arial" w:hAnsi="Arial" w:cs="Arial"/>
          <w:b/>
          <w:i/>
        </w:rPr>
      </w:pPr>
      <w:r w:rsidRPr="00977EC4">
        <w:rPr>
          <w:rFonts w:ascii="Arial" w:hAnsi="Arial" w:cs="Arial"/>
          <w:b/>
          <w:i/>
        </w:rPr>
        <w:t>4.1.1 Quelle part de chaque source d'énergie (gaz naturel, électricité, fioul, réseau de chaleur, charbon, bois) utilisez-vous pour chauffer l'ensemble de vos bâtiments (front/back offices)</w:t>
      </w:r>
      <w:r w:rsidRPr="00977EC4">
        <w:rPr>
          <w:rFonts w:ascii="Arial" w:hAnsi="Arial" w:cs="Arial"/>
          <w:i/>
        </w:rPr>
        <w:t> </w:t>
      </w:r>
      <w:r w:rsidRPr="00977EC4">
        <w:rPr>
          <w:rFonts w:ascii="Arial" w:hAnsi="Arial" w:cs="Arial"/>
          <w:b/>
          <w:i/>
        </w:rPr>
        <w:t>?</w:t>
      </w:r>
    </w:p>
    <w:p w14:paraId="73D88000" w14:textId="77777777" w:rsidR="000415F8" w:rsidRDefault="000415F8" w:rsidP="00977EC4">
      <w:pPr>
        <w:rPr>
          <w:rFonts w:ascii="Arial" w:hAnsi="Arial" w:cs="Arial"/>
          <w:b/>
          <w:i/>
        </w:rPr>
      </w:pPr>
    </w:p>
    <w:p w14:paraId="53B36574" w14:textId="77777777" w:rsidR="00977EC4" w:rsidRPr="00977EC4" w:rsidRDefault="00977EC4" w:rsidP="00977EC4">
      <w:pPr>
        <w:rPr>
          <w:rFonts w:ascii="Arial" w:hAnsi="Arial" w:cs="Arial"/>
          <w:b/>
          <w:bCs/>
          <w:iCs/>
        </w:rPr>
      </w:pPr>
    </w:p>
    <w:p w14:paraId="2447EAE2" w14:textId="77777777" w:rsidR="00977EC4" w:rsidRPr="00977EC4" w:rsidRDefault="00977EC4" w:rsidP="00977EC4">
      <w:pPr>
        <w:rPr>
          <w:rFonts w:ascii="Arial" w:hAnsi="Arial" w:cs="Arial"/>
          <w:b/>
          <w:bCs/>
          <w:iCs/>
        </w:rPr>
      </w:pPr>
    </w:p>
    <w:p w14:paraId="760AAE79" w14:textId="77777777" w:rsidR="00977EC4" w:rsidRDefault="00977EC4" w:rsidP="00977EC4">
      <w:pPr>
        <w:rPr>
          <w:rFonts w:ascii="Arial" w:hAnsi="Arial" w:cs="Arial"/>
          <w:b/>
          <w:bCs/>
          <w:iCs/>
        </w:rPr>
      </w:pPr>
    </w:p>
    <w:p w14:paraId="12D45803" w14:textId="77777777" w:rsidR="00977EC4" w:rsidRPr="00977EC4" w:rsidRDefault="00977EC4" w:rsidP="00977EC4">
      <w:pPr>
        <w:rPr>
          <w:rFonts w:ascii="Arial" w:hAnsi="Arial" w:cs="Arial"/>
          <w:b/>
          <w:bCs/>
          <w:iCs/>
        </w:rPr>
      </w:pPr>
    </w:p>
    <w:p w14:paraId="77412EE6" w14:textId="77777777" w:rsidR="00977EC4" w:rsidRPr="00977EC4" w:rsidRDefault="00977EC4" w:rsidP="00977EC4">
      <w:pPr>
        <w:rPr>
          <w:rFonts w:ascii="Arial" w:hAnsi="Arial" w:cs="Arial"/>
          <w:b/>
          <w:bCs/>
          <w:iCs/>
        </w:rPr>
      </w:pPr>
    </w:p>
    <w:p w14:paraId="1AB11628" w14:textId="77777777" w:rsidR="00977EC4" w:rsidRPr="00977EC4" w:rsidRDefault="00977EC4" w:rsidP="00977EC4">
      <w:pPr>
        <w:rPr>
          <w:rFonts w:ascii="Arial" w:hAnsi="Arial" w:cs="Arial"/>
          <w:b/>
          <w:bCs/>
          <w:iCs/>
        </w:rPr>
      </w:pPr>
    </w:p>
    <w:p w14:paraId="16ABC5E4" w14:textId="77777777" w:rsidR="00977EC4" w:rsidRPr="00977EC4" w:rsidRDefault="00977EC4" w:rsidP="00977EC4">
      <w:pPr>
        <w:rPr>
          <w:rFonts w:ascii="Arial" w:hAnsi="Arial" w:cs="Arial"/>
          <w:b/>
          <w:bCs/>
          <w:iCs/>
        </w:rPr>
      </w:pPr>
    </w:p>
    <w:p w14:paraId="56D368A2" w14:textId="77777777" w:rsidR="00977EC4" w:rsidRPr="00977EC4" w:rsidRDefault="00977EC4" w:rsidP="00977EC4">
      <w:pPr>
        <w:rPr>
          <w:rFonts w:ascii="Arial" w:hAnsi="Arial" w:cs="Arial"/>
          <w:b/>
          <w:i/>
        </w:rPr>
      </w:pPr>
      <w:r w:rsidRPr="00977EC4">
        <w:rPr>
          <w:rFonts w:ascii="Arial" w:hAnsi="Arial" w:cs="Arial"/>
          <w:b/>
          <w:i/>
        </w:rPr>
        <w:t xml:space="preserve">4.1.2 Utilisez-vous de la climatisation dans vos bâtiments (front/back offices) ? </w:t>
      </w:r>
    </w:p>
    <w:p w14:paraId="07620086" w14:textId="77777777" w:rsidR="00977EC4" w:rsidRPr="00977EC4" w:rsidRDefault="00977EC4" w:rsidP="00977EC4">
      <w:pPr>
        <w:rPr>
          <w:rFonts w:ascii="Arial" w:hAnsi="Arial" w:cs="Arial"/>
          <w:b/>
          <w:i/>
        </w:rPr>
      </w:pPr>
      <w:r w:rsidRPr="00977EC4">
        <w:rPr>
          <w:rFonts w:ascii="Arial" w:hAnsi="Arial" w:cs="Arial"/>
          <w:b/>
          <w:i/>
        </w:rPr>
        <w:t xml:space="preserve">Si oui, quel type de climatisation (et donc de fluide frigorigène) utilisez-vous pour climatiser l'ensemble de vos bâtiments ? </w:t>
      </w:r>
    </w:p>
    <w:p w14:paraId="55BAB6D9" w14:textId="77777777" w:rsidR="00977EC4" w:rsidRPr="00977EC4" w:rsidRDefault="00977EC4" w:rsidP="00977EC4">
      <w:pPr>
        <w:rPr>
          <w:rFonts w:ascii="Arial" w:hAnsi="Arial" w:cs="Arial"/>
          <w:b/>
          <w:i/>
        </w:rPr>
      </w:pPr>
    </w:p>
    <w:p w14:paraId="77057613" w14:textId="77777777" w:rsidR="00977EC4" w:rsidRPr="00977EC4" w:rsidRDefault="00977EC4" w:rsidP="00977EC4">
      <w:pPr>
        <w:rPr>
          <w:rFonts w:ascii="Arial" w:hAnsi="Arial" w:cs="Arial"/>
          <w:i/>
        </w:rPr>
      </w:pPr>
      <w:r w:rsidRPr="00977EC4">
        <w:rPr>
          <w:rFonts w:ascii="Arial" w:hAnsi="Arial" w:cs="Arial"/>
          <w:i/>
        </w:rPr>
        <w:t xml:space="preserve">- climatisation résidentielle à air mobile, split, split et multisplit, window, mutlisplit, </w:t>
      </w:r>
    </w:p>
    <w:p w14:paraId="278FAF8A" w14:textId="77777777" w:rsidR="00977EC4" w:rsidRPr="00977EC4" w:rsidRDefault="00977EC4" w:rsidP="00977EC4">
      <w:pPr>
        <w:rPr>
          <w:rFonts w:ascii="Arial" w:hAnsi="Arial" w:cs="Arial"/>
          <w:i/>
        </w:rPr>
      </w:pPr>
      <w:r w:rsidRPr="00977EC4">
        <w:rPr>
          <w:rFonts w:ascii="Arial" w:hAnsi="Arial" w:cs="Arial"/>
          <w:i/>
        </w:rPr>
        <w:t>- climatisation tertiaire à air DRV ou armoire,</w:t>
      </w:r>
    </w:p>
    <w:p w14:paraId="4E4E05B1" w14:textId="77777777" w:rsidR="00977EC4" w:rsidRPr="00977EC4" w:rsidRDefault="00977EC4" w:rsidP="00977EC4">
      <w:pPr>
        <w:rPr>
          <w:rFonts w:ascii="Arial" w:hAnsi="Arial" w:cs="Arial"/>
          <w:i/>
        </w:rPr>
      </w:pPr>
      <w:r w:rsidRPr="00977EC4">
        <w:rPr>
          <w:rFonts w:ascii="Arial" w:hAnsi="Arial" w:cs="Arial"/>
          <w:i/>
        </w:rPr>
        <w:t>- climatisation tertiaire à eau glacée volumétrique ou centrifuge</w:t>
      </w:r>
    </w:p>
    <w:p w14:paraId="223D38DC" w14:textId="77777777" w:rsidR="00977EC4" w:rsidRPr="00977EC4" w:rsidRDefault="00977EC4" w:rsidP="00977EC4">
      <w:pPr>
        <w:rPr>
          <w:rFonts w:ascii="Arial" w:hAnsi="Arial" w:cs="Arial"/>
          <w:i/>
        </w:rPr>
      </w:pPr>
      <w:r w:rsidRPr="00977EC4">
        <w:rPr>
          <w:rFonts w:ascii="Arial" w:hAnsi="Arial" w:cs="Arial"/>
          <w:i/>
        </w:rPr>
        <w:t>- climatisation commerce à eau glacée rooftop...</w:t>
      </w:r>
    </w:p>
    <w:p w14:paraId="21BB166E" w14:textId="6139BF0D" w:rsidR="00977EC4" w:rsidRPr="00977EC4" w:rsidRDefault="00977EC4" w:rsidP="00977EC4">
      <w:pPr>
        <w:rPr>
          <w:rFonts w:ascii="Arial" w:hAnsi="Arial" w:cs="Arial"/>
          <w:i/>
        </w:rPr>
      </w:pPr>
      <w:r w:rsidRPr="00977EC4">
        <w:rPr>
          <w:rFonts w:ascii="Arial" w:hAnsi="Arial" w:cs="Arial"/>
          <w:i/>
        </w:rPr>
        <w:t>- autres climatisations</w:t>
      </w:r>
      <w:r w:rsidR="002B04D9">
        <w:rPr>
          <w:rFonts w:ascii="Arial" w:hAnsi="Arial" w:cs="Arial"/>
          <w:i/>
        </w:rPr>
        <w:t>, préciser laquelle</w:t>
      </w:r>
    </w:p>
    <w:p w14:paraId="215850E1" w14:textId="77777777" w:rsidR="00977EC4" w:rsidRPr="00977EC4" w:rsidRDefault="00977EC4" w:rsidP="00977EC4">
      <w:pPr>
        <w:rPr>
          <w:rFonts w:ascii="Arial" w:hAnsi="Arial" w:cs="Arial"/>
          <w:i/>
        </w:rPr>
      </w:pPr>
      <w:r w:rsidRPr="00977EC4">
        <w:rPr>
          <w:rFonts w:ascii="Arial" w:hAnsi="Arial" w:cs="Arial"/>
          <w:i/>
        </w:rPr>
        <w:t>- aucune climatisation</w:t>
      </w:r>
    </w:p>
    <w:p w14:paraId="54239630" w14:textId="77777777" w:rsidR="00977EC4" w:rsidRPr="00977EC4" w:rsidRDefault="00977EC4" w:rsidP="00977EC4">
      <w:pPr>
        <w:rPr>
          <w:rFonts w:ascii="Arial" w:hAnsi="Arial" w:cs="Arial"/>
          <w:b/>
          <w:bCs/>
          <w:i/>
        </w:rPr>
      </w:pPr>
    </w:p>
    <w:tbl>
      <w:tblPr>
        <w:tblW w:w="1021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2"/>
        <w:gridCol w:w="7896"/>
        <w:gridCol w:w="979"/>
      </w:tblGrid>
      <w:tr w:rsidR="00977EC4" w:rsidRPr="00977EC4" w14:paraId="1470C450" w14:textId="77777777" w:rsidTr="00A26944">
        <w:trPr>
          <w:trHeight w:val="3261"/>
        </w:trPr>
        <w:tc>
          <w:tcPr>
            <w:tcW w:w="1342" w:type="dxa"/>
            <w:vAlign w:val="center"/>
            <w:hideMark/>
          </w:tcPr>
          <w:p w14:paraId="74459018" w14:textId="77777777" w:rsidR="00977EC4" w:rsidRPr="00977EC4" w:rsidRDefault="00977EC4" w:rsidP="00977EC4">
            <w:pPr>
              <w:rPr>
                <w:rFonts w:ascii="Arial" w:hAnsi="Arial" w:cs="Arial"/>
                <w:i/>
              </w:rPr>
            </w:pPr>
            <w:r w:rsidRPr="00977EC4">
              <w:rPr>
                <w:rFonts w:ascii="Arial" w:hAnsi="Arial" w:cs="Arial"/>
                <w:i/>
              </w:rPr>
              <w:t>Méthodologie</w:t>
            </w:r>
          </w:p>
        </w:tc>
        <w:tc>
          <w:tcPr>
            <w:tcW w:w="8875" w:type="dxa"/>
            <w:gridSpan w:val="2"/>
            <w:vAlign w:val="center"/>
            <w:hideMark/>
          </w:tcPr>
          <w:p w14:paraId="2BB5CEB3" w14:textId="77777777" w:rsidR="00977EC4" w:rsidRPr="00977EC4" w:rsidRDefault="00977EC4" w:rsidP="00977EC4">
            <w:pPr>
              <w:rPr>
                <w:rFonts w:ascii="Arial" w:hAnsi="Arial" w:cs="Arial"/>
                <w:i/>
              </w:rPr>
            </w:pPr>
            <w:r w:rsidRPr="00977EC4">
              <w:rPr>
                <w:rFonts w:ascii="Arial" w:hAnsi="Arial" w:cs="Arial"/>
                <w:i/>
              </w:rPr>
              <w:t>Possibilité n°1 : vous ne climatiserez pas les bâtiments mobilisés dans le cadre de la prestation.</w:t>
            </w:r>
            <w:r w:rsidRPr="00977EC4">
              <w:rPr>
                <w:rFonts w:ascii="Arial" w:hAnsi="Arial" w:cs="Arial"/>
                <w:i/>
              </w:rPr>
              <w:br/>
              <w:t>Merci d'inscrire "L'ensemble des bâtiments mobilisés pour la réalisation de la prestation ne sont pas climatisés"</w:t>
            </w:r>
            <w:r w:rsidRPr="00977EC4">
              <w:rPr>
                <w:rFonts w:ascii="Arial" w:hAnsi="Arial" w:cs="Arial"/>
                <w:i/>
              </w:rPr>
              <w:br/>
            </w:r>
            <w:r w:rsidRPr="00977EC4">
              <w:rPr>
                <w:rFonts w:ascii="Arial" w:hAnsi="Arial" w:cs="Arial"/>
                <w:i/>
              </w:rPr>
              <w:br/>
              <w:t>Possibilité n°2 : vous ne mobiliserez qu'un bâtiment pour la prestation :</w:t>
            </w:r>
            <w:r w:rsidRPr="00977EC4">
              <w:rPr>
                <w:rFonts w:ascii="Arial" w:hAnsi="Arial" w:cs="Arial"/>
                <w:i/>
              </w:rPr>
              <w:br/>
              <w:t>- Soit vous n'utiliserez qu'un seul type de climatisation, dans ce cas, inquer "100%" puis la climatisation en question.</w:t>
            </w:r>
            <w:r w:rsidRPr="00977EC4">
              <w:rPr>
                <w:rFonts w:ascii="Arial" w:hAnsi="Arial" w:cs="Arial"/>
                <w:i/>
              </w:rPr>
              <w:br/>
              <w:t xml:space="preserve">- Soit vous utiliserez plusieurs type de climatisation, dans ce cas, indiquer "X% de la climatisation 1, X% de la climatisation 2, etc.". Vous devez atteindre un total de 100%. </w:t>
            </w:r>
            <w:r w:rsidRPr="00977EC4">
              <w:rPr>
                <w:rFonts w:ascii="Arial" w:hAnsi="Arial" w:cs="Arial"/>
                <w:i/>
              </w:rPr>
              <w:br/>
            </w:r>
            <w:r w:rsidRPr="00977EC4">
              <w:rPr>
                <w:rFonts w:ascii="Arial" w:hAnsi="Arial" w:cs="Arial"/>
                <w:i/>
              </w:rPr>
              <w:br/>
              <w:t>Possibilité n°3 : vous mobiliserez plusieurs bâtiments pour la prestation :</w:t>
            </w:r>
            <w:r w:rsidRPr="00977EC4">
              <w:rPr>
                <w:rFonts w:ascii="Arial" w:hAnsi="Arial" w:cs="Arial"/>
                <w:i/>
              </w:rPr>
              <w:br/>
              <w:t>- Soit vous utiliserez le même type de climatisation dans tous vos bâtiments, dans ce cas, indiquer "100%" puis le type en question ;</w:t>
            </w:r>
            <w:r w:rsidRPr="00977EC4">
              <w:rPr>
                <w:rFonts w:ascii="Arial" w:hAnsi="Arial" w:cs="Arial"/>
                <w:i/>
              </w:rPr>
              <w:br/>
              <w:t>- Soit vous utiliserez des types de climatisation différents pour vos différents bâtiments, dans ce cas, il vous faut prendre en compte la surface de chaque bâtiment (m2) et leur type de climatisation. Ensuite, il vous faut proratiser pour obtenir les différents % de chaque type. Si certains de vos bâtiments sont climatisés, et d'autres non, merci de l'indiquer.</w:t>
            </w:r>
          </w:p>
          <w:p w14:paraId="78C764BE" w14:textId="77777777" w:rsidR="00977EC4" w:rsidRPr="00977EC4" w:rsidRDefault="00977EC4" w:rsidP="00977EC4">
            <w:pPr>
              <w:rPr>
                <w:rFonts w:ascii="Arial" w:hAnsi="Arial" w:cs="Arial"/>
                <w:i/>
              </w:rPr>
            </w:pPr>
          </w:p>
        </w:tc>
      </w:tr>
      <w:tr w:rsidR="00977EC4" w:rsidRPr="00977EC4" w14:paraId="330B459B" w14:textId="77777777" w:rsidTr="00A26944">
        <w:trPr>
          <w:trHeight w:val="2831"/>
        </w:trPr>
        <w:tc>
          <w:tcPr>
            <w:tcW w:w="1342" w:type="dxa"/>
            <w:vAlign w:val="center"/>
            <w:hideMark/>
          </w:tcPr>
          <w:p w14:paraId="4527EB22" w14:textId="77777777" w:rsidR="00977EC4" w:rsidRPr="00977EC4" w:rsidRDefault="00977EC4" w:rsidP="00977EC4">
            <w:pPr>
              <w:rPr>
                <w:rFonts w:ascii="Arial" w:hAnsi="Arial" w:cs="Arial"/>
                <w:i/>
              </w:rPr>
            </w:pPr>
            <w:r w:rsidRPr="00977EC4">
              <w:rPr>
                <w:rFonts w:ascii="Arial" w:hAnsi="Arial" w:cs="Arial"/>
                <w:i/>
              </w:rPr>
              <w:t>Exemple</w:t>
            </w:r>
          </w:p>
        </w:tc>
        <w:tc>
          <w:tcPr>
            <w:tcW w:w="8875" w:type="dxa"/>
            <w:gridSpan w:val="2"/>
            <w:vAlign w:val="center"/>
            <w:hideMark/>
          </w:tcPr>
          <w:p w14:paraId="2774486D" w14:textId="77777777" w:rsidR="00977EC4" w:rsidRPr="00977EC4" w:rsidRDefault="00977EC4" w:rsidP="00977EC4">
            <w:pPr>
              <w:rPr>
                <w:rFonts w:ascii="Arial" w:hAnsi="Arial" w:cs="Arial"/>
                <w:i/>
              </w:rPr>
            </w:pPr>
            <w:r w:rsidRPr="00977EC4">
              <w:rPr>
                <w:rFonts w:ascii="Arial" w:hAnsi="Arial" w:cs="Arial"/>
                <w:i/>
              </w:rPr>
              <w:t xml:space="preserve">Définition : un bâtiment mobilisé dans le cadre de la prestation = </w:t>
            </w:r>
            <w:r w:rsidRPr="00977EC4">
              <w:rPr>
                <w:rFonts w:ascii="Arial" w:hAnsi="Arial" w:cs="Arial"/>
                <w:i/>
              </w:rPr>
              <w:br/>
              <w:t xml:space="preserve">- un bâtiment occupé au moins 1h pour la prestation </w:t>
            </w:r>
            <w:r w:rsidRPr="00977EC4">
              <w:rPr>
                <w:rFonts w:ascii="Arial" w:hAnsi="Arial" w:cs="Arial"/>
                <w:i/>
              </w:rPr>
              <w:br/>
              <w:t>- un bâtiment qui est possédé ou loué.</w:t>
            </w:r>
            <w:r w:rsidRPr="00977EC4">
              <w:rPr>
                <w:rFonts w:ascii="Arial" w:hAnsi="Arial" w:cs="Arial"/>
                <w:i/>
              </w:rPr>
              <w:br/>
            </w:r>
            <w:r w:rsidRPr="00977EC4">
              <w:rPr>
                <w:rFonts w:ascii="Arial" w:hAnsi="Arial" w:cs="Arial"/>
                <w:i/>
              </w:rPr>
              <w:br/>
              <w:t xml:space="preserve">Exemple : Le bâtiment A utilisé une climatisation à air type armoire, et mon entreprise mobilise 35 m2 de ce bâtiment dans le cadre de la prestation. Le bâtiment B utilise une climatisation à air type DRV et mobilise 15 m2 de ce bâtiment dans le cadre de la prestation. Le bâtiment C n'est pas climatisé et mobilise 60 m2 dans le cadre de la prestation. Ainsi, mon entreprise utilise à 70% (35*100/(35+15+60) de la climatisation à air type armoire, à 30% de la climatisation à air type DRV (15*100/(35+15+60) et à X% (60*100/(35+15+60) aucune climatisation. </w:t>
            </w:r>
          </w:p>
        </w:tc>
      </w:tr>
      <w:tr w:rsidR="00977EC4" w:rsidRPr="00977EC4" w14:paraId="7212E087" w14:textId="77777777" w:rsidTr="00A26944">
        <w:trPr>
          <w:trHeight w:val="1055"/>
        </w:trPr>
        <w:tc>
          <w:tcPr>
            <w:tcW w:w="9238" w:type="dxa"/>
            <w:gridSpan w:val="2"/>
            <w:vAlign w:val="center"/>
            <w:hideMark/>
          </w:tcPr>
          <w:p w14:paraId="527A1423" w14:textId="77777777" w:rsidR="00977EC4" w:rsidRPr="00977EC4" w:rsidRDefault="00977EC4" w:rsidP="00977EC4">
            <w:pPr>
              <w:rPr>
                <w:rFonts w:ascii="Arial" w:hAnsi="Arial" w:cs="Arial"/>
                <w:i/>
              </w:rPr>
            </w:pPr>
            <w:r w:rsidRPr="00977EC4">
              <w:rPr>
                <w:rFonts w:ascii="Arial" w:hAnsi="Arial" w:cs="Arial"/>
                <w:i/>
              </w:rPr>
              <w:t>Cadre de réponse</w:t>
            </w:r>
          </w:p>
        </w:tc>
        <w:tc>
          <w:tcPr>
            <w:tcW w:w="979" w:type="dxa"/>
            <w:vAlign w:val="center"/>
            <w:hideMark/>
          </w:tcPr>
          <w:p w14:paraId="306371D6" w14:textId="77777777" w:rsidR="00977EC4" w:rsidRPr="00977EC4" w:rsidRDefault="00977EC4" w:rsidP="00977EC4">
            <w:pPr>
              <w:rPr>
                <w:rFonts w:ascii="Arial" w:hAnsi="Arial" w:cs="Arial"/>
                <w:i/>
              </w:rPr>
            </w:pPr>
            <w:r w:rsidRPr="00977EC4">
              <w:rPr>
                <w:rFonts w:ascii="Arial" w:hAnsi="Arial" w:cs="Arial"/>
                <w:i/>
              </w:rPr>
              <w:t>Type de réponse attendue</w:t>
            </w:r>
          </w:p>
        </w:tc>
      </w:tr>
      <w:tr w:rsidR="00977EC4" w:rsidRPr="00977EC4" w14:paraId="1EE1CD4C" w14:textId="77777777" w:rsidTr="00A26944">
        <w:trPr>
          <w:trHeight w:val="2492"/>
        </w:trPr>
        <w:tc>
          <w:tcPr>
            <w:tcW w:w="9238" w:type="dxa"/>
            <w:gridSpan w:val="2"/>
            <w:shd w:val="clear" w:color="000000" w:fill="F2F2F2"/>
            <w:vAlign w:val="center"/>
            <w:hideMark/>
          </w:tcPr>
          <w:p w14:paraId="593C8750" w14:textId="77777777" w:rsidR="00977EC4" w:rsidRPr="00977EC4" w:rsidRDefault="00977EC4" w:rsidP="00977EC4">
            <w:pPr>
              <w:rPr>
                <w:rFonts w:ascii="Arial" w:hAnsi="Arial" w:cs="Arial"/>
                <w:i/>
              </w:rPr>
            </w:pPr>
            <w:r w:rsidRPr="00977EC4">
              <w:rPr>
                <w:rFonts w:ascii="Arial" w:hAnsi="Arial" w:cs="Arial"/>
                <w:i/>
              </w:rPr>
              <w:lastRenderedPageBreak/>
              <w:t> </w:t>
            </w:r>
          </w:p>
        </w:tc>
        <w:tc>
          <w:tcPr>
            <w:tcW w:w="979" w:type="dxa"/>
            <w:vAlign w:val="center"/>
            <w:hideMark/>
          </w:tcPr>
          <w:p w14:paraId="021FF40A" w14:textId="77777777" w:rsidR="00977EC4" w:rsidRPr="00977EC4" w:rsidRDefault="00977EC4" w:rsidP="00977EC4">
            <w:pPr>
              <w:rPr>
                <w:rFonts w:ascii="Arial" w:hAnsi="Arial" w:cs="Arial"/>
                <w:i/>
              </w:rPr>
            </w:pPr>
            <w:r w:rsidRPr="00977EC4">
              <w:rPr>
                <w:rFonts w:ascii="Arial" w:hAnsi="Arial" w:cs="Arial"/>
                <w:i/>
              </w:rPr>
              <w:t>%</w:t>
            </w:r>
          </w:p>
        </w:tc>
      </w:tr>
    </w:tbl>
    <w:p w14:paraId="578D8FC9" w14:textId="77777777" w:rsidR="00977EC4" w:rsidRPr="00977EC4" w:rsidRDefault="00977EC4" w:rsidP="00977EC4">
      <w:pPr>
        <w:rPr>
          <w:rFonts w:ascii="Arial" w:hAnsi="Arial" w:cs="Arial"/>
          <w:i/>
        </w:rPr>
      </w:pPr>
    </w:p>
    <w:p w14:paraId="6CD2052F" w14:textId="77777777" w:rsidR="00977EC4" w:rsidRPr="00977EC4" w:rsidRDefault="00977EC4" w:rsidP="00977EC4">
      <w:pPr>
        <w:rPr>
          <w:rFonts w:ascii="Arial" w:hAnsi="Arial" w:cs="Arial"/>
          <w:b/>
          <w:bCs/>
          <w:i/>
        </w:rPr>
      </w:pPr>
    </w:p>
    <w:p w14:paraId="501DBCE2" w14:textId="77777777" w:rsidR="00977EC4" w:rsidRPr="00977EC4" w:rsidRDefault="00977EC4" w:rsidP="00977EC4">
      <w:pPr>
        <w:rPr>
          <w:rFonts w:ascii="Arial" w:hAnsi="Arial" w:cs="Arial"/>
          <w:b/>
          <w:bCs/>
          <w:i/>
        </w:rPr>
      </w:pPr>
    </w:p>
    <w:p w14:paraId="1FE3F7A8" w14:textId="77777777" w:rsidR="00977EC4" w:rsidRPr="00977EC4" w:rsidRDefault="00977EC4" w:rsidP="00977EC4">
      <w:pPr>
        <w:rPr>
          <w:rFonts w:ascii="Arial" w:hAnsi="Arial" w:cs="Arial"/>
          <w:b/>
          <w:i/>
        </w:rPr>
      </w:pPr>
      <w:r w:rsidRPr="00977EC4">
        <w:rPr>
          <w:rFonts w:ascii="Arial" w:hAnsi="Arial" w:cs="Arial"/>
          <w:b/>
          <w:i/>
        </w:rPr>
        <w:t>4.1.3 Parmi l'ensemble des ordinateurs que vous utiliserez pour réaliser la prestation, quelle est la part (%) :</w:t>
      </w:r>
    </w:p>
    <w:p w14:paraId="07A09B70" w14:textId="77777777" w:rsidR="00977EC4" w:rsidRPr="00977EC4" w:rsidRDefault="00977EC4" w:rsidP="00977EC4">
      <w:pPr>
        <w:rPr>
          <w:rFonts w:ascii="Arial" w:hAnsi="Arial" w:cs="Arial"/>
          <w:b/>
          <w:i/>
        </w:rPr>
      </w:pPr>
      <w:r w:rsidRPr="00977EC4">
        <w:rPr>
          <w:rFonts w:ascii="Arial" w:hAnsi="Arial" w:cs="Arial"/>
          <w:b/>
          <w:i/>
        </w:rPr>
        <w:t>1) D'ordinateurs reconditionnés ;</w:t>
      </w:r>
    </w:p>
    <w:p w14:paraId="3777BC07" w14:textId="77777777" w:rsidR="00977EC4" w:rsidRPr="00977EC4" w:rsidRDefault="00977EC4" w:rsidP="00977EC4">
      <w:pPr>
        <w:rPr>
          <w:rFonts w:ascii="Arial" w:hAnsi="Arial" w:cs="Arial"/>
          <w:b/>
          <w:i/>
        </w:rPr>
      </w:pPr>
      <w:r w:rsidRPr="00977EC4">
        <w:rPr>
          <w:rFonts w:ascii="Arial" w:hAnsi="Arial" w:cs="Arial"/>
          <w:b/>
          <w:i/>
        </w:rPr>
        <w:t>2) D'ordinateurs neufs et labellisés (TCO, EPEAT, Ange Bleu, Cygne Nordique ou Ecolabel européen)</w:t>
      </w:r>
    </w:p>
    <w:p w14:paraId="0775360F" w14:textId="77777777" w:rsidR="00977EC4" w:rsidRPr="00977EC4" w:rsidRDefault="00977EC4" w:rsidP="00977EC4">
      <w:pPr>
        <w:rPr>
          <w:rFonts w:ascii="Arial" w:hAnsi="Arial" w:cs="Arial"/>
          <w:b/>
          <w:i/>
        </w:rPr>
      </w:pPr>
      <w:r w:rsidRPr="00977EC4">
        <w:rPr>
          <w:rFonts w:ascii="Arial" w:hAnsi="Arial" w:cs="Arial"/>
          <w:b/>
          <w:i/>
        </w:rPr>
        <w:t>3) D'ordinateurs neufs et non labellisés</w:t>
      </w:r>
    </w:p>
    <w:p w14:paraId="36A784F0" w14:textId="77777777" w:rsidR="00977EC4" w:rsidRPr="00977EC4" w:rsidRDefault="00977EC4" w:rsidP="00977EC4">
      <w:pPr>
        <w:rPr>
          <w:rFonts w:ascii="Arial" w:hAnsi="Arial" w:cs="Arial"/>
          <w:b/>
          <w:i/>
          <w:u w:val="single"/>
        </w:rPr>
      </w:pPr>
      <w:r w:rsidRPr="00977EC4">
        <w:rPr>
          <w:rFonts w:ascii="Arial" w:hAnsi="Arial" w:cs="Arial"/>
          <w:b/>
          <w:i/>
          <w:u w:val="single"/>
        </w:rPr>
        <w:t>Le total doit faire 100%</w:t>
      </w:r>
    </w:p>
    <w:p w14:paraId="53A3BA76" w14:textId="77777777" w:rsidR="00977EC4" w:rsidRPr="00977EC4" w:rsidRDefault="00977EC4" w:rsidP="00977EC4">
      <w:pPr>
        <w:rPr>
          <w:rFonts w:ascii="Arial" w:hAnsi="Arial" w:cs="Arial"/>
          <w:b/>
          <w:i/>
          <w:u w:val="single"/>
        </w:rPr>
      </w:pPr>
    </w:p>
    <w:tbl>
      <w:tblPr>
        <w:tblW w:w="1007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8"/>
        <w:gridCol w:w="7581"/>
        <w:gridCol w:w="1028"/>
      </w:tblGrid>
      <w:tr w:rsidR="00977EC4" w:rsidRPr="00977EC4" w14:paraId="520A6025" w14:textId="77777777" w:rsidTr="00A26944">
        <w:trPr>
          <w:trHeight w:val="1180"/>
        </w:trPr>
        <w:tc>
          <w:tcPr>
            <w:tcW w:w="1468" w:type="dxa"/>
            <w:vAlign w:val="center"/>
            <w:hideMark/>
          </w:tcPr>
          <w:p w14:paraId="4B352173" w14:textId="77777777" w:rsidR="00977EC4" w:rsidRPr="00977EC4" w:rsidRDefault="00977EC4" w:rsidP="00977EC4">
            <w:pPr>
              <w:rPr>
                <w:rFonts w:ascii="Arial" w:hAnsi="Arial" w:cs="Arial"/>
                <w:i/>
              </w:rPr>
            </w:pPr>
            <w:r w:rsidRPr="00977EC4">
              <w:rPr>
                <w:rFonts w:ascii="Arial" w:hAnsi="Arial" w:cs="Arial"/>
                <w:i/>
              </w:rPr>
              <w:t>Méthodologie</w:t>
            </w:r>
          </w:p>
        </w:tc>
        <w:tc>
          <w:tcPr>
            <w:tcW w:w="8609" w:type="dxa"/>
            <w:gridSpan w:val="2"/>
            <w:vAlign w:val="center"/>
            <w:hideMark/>
          </w:tcPr>
          <w:p w14:paraId="505117C9" w14:textId="77777777" w:rsidR="00977EC4" w:rsidRPr="00977EC4" w:rsidRDefault="00977EC4" w:rsidP="00977EC4">
            <w:pPr>
              <w:rPr>
                <w:rFonts w:ascii="Arial" w:hAnsi="Arial" w:cs="Arial"/>
                <w:i/>
              </w:rPr>
            </w:pPr>
            <w:r w:rsidRPr="00977EC4">
              <w:rPr>
                <w:rFonts w:ascii="Arial" w:hAnsi="Arial" w:cs="Arial"/>
                <w:i/>
              </w:rPr>
              <w:t>/</w:t>
            </w:r>
          </w:p>
        </w:tc>
      </w:tr>
      <w:tr w:rsidR="00977EC4" w:rsidRPr="00977EC4" w14:paraId="0D1C203B" w14:textId="77777777" w:rsidTr="00A26944">
        <w:trPr>
          <w:trHeight w:val="2208"/>
        </w:trPr>
        <w:tc>
          <w:tcPr>
            <w:tcW w:w="1468" w:type="dxa"/>
            <w:vAlign w:val="center"/>
            <w:hideMark/>
          </w:tcPr>
          <w:p w14:paraId="73175B62" w14:textId="77777777" w:rsidR="00977EC4" w:rsidRPr="00977EC4" w:rsidRDefault="00977EC4" w:rsidP="00977EC4">
            <w:pPr>
              <w:rPr>
                <w:rFonts w:ascii="Arial" w:hAnsi="Arial" w:cs="Arial"/>
                <w:i/>
              </w:rPr>
            </w:pPr>
            <w:r w:rsidRPr="00977EC4">
              <w:rPr>
                <w:rFonts w:ascii="Arial" w:hAnsi="Arial" w:cs="Arial"/>
                <w:i/>
              </w:rPr>
              <w:t>Exemple</w:t>
            </w:r>
          </w:p>
        </w:tc>
        <w:tc>
          <w:tcPr>
            <w:tcW w:w="8609" w:type="dxa"/>
            <w:gridSpan w:val="2"/>
            <w:vAlign w:val="center"/>
            <w:hideMark/>
          </w:tcPr>
          <w:p w14:paraId="6219A6AD" w14:textId="77777777" w:rsidR="00977EC4" w:rsidRPr="00977EC4" w:rsidRDefault="00977EC4" w:rsidP="00977EC4">
            <w:pPr>
              <w:rPr>
                <w:rFonts w:ascii="Arial" w:hAnsi="Arial" w:cs="Arial"/>
                <w:i/>
              </w:rPr>
            </w:pPr>
            <w:r w:rsidRPr="00977EC4">
              <w:rPr>
                <w:rFonts w:ascii="Arial" w:hAnsi="Arial" w:cs="Arial"/>
                <w:i/>
              </w:rPr>
              <w:t>- 11 sur 50 ordinateurs sont reconditionnés =&gt; 22%</w:t>
            </w:r>
            <w:r w:rsidRPr="00977EC4">
              <w:rPr>
                <w:rFonts w:ascii="Arial" w:hAnsi="Arial" w:cs="Arial"/>
                <w:i/>
              </w:rPr>
              <w:br/>
              <w:t>- 5 sur 50 ordinateurs sont neufs et labellisés =&gt; 10%</w:t>
            </w:r>
            <w:r w:rsidRPr="00977EC4">
              <w:rPr>
                <w:rFonts w:ascii="Arial" w:hAnsi="Arial" w:cs="Arial"/>
                <w:i/>
              </w:rPr>
              <w:br/>
              <w:t>- 34 imprimantes sur 50 sont neufs et non labellisés =&gt; 68%</w:t>
            </w:r>
          </w:p>
        </w:tc>
      </w:tr>
      <w:tr w:rsidR="00977EC4" w:rsidRPr="00977EC4" w14:paraId="50DB6243" w14:textId="77777777" w:rsidTr="00A26944">
        <w:trPr>
          <w:trHeight w:val="1445"/>
        </w:trPr>
        <w:tc>
          <w:tcPr>
            <w:tcW w:w="9049" w:type="dxa"/>
            <w:gridSpan w:val="2"/>
            <w:vAlign w:val="center"/>
            <w:hideMark/>
          </w:tcPr>
          <w:p w14:paraId="0B0D21B2" w14:textId="77777777" w:rsidR="00977EC4" w:rsidRPr="00977EC4" w:rsidRDefault="00977EC4" w:rsidP="00977EC4">
            <w:pPr>
              <w:rPr>
                <w:rFonts w:ascii="Arial" w:hAnsi="Arial" w:cs="Arial"/>
                <w:i/>
              </w:rPr>
            </w:pPr>
            <w:r w:rsidRPr="00977EC4">
              <w:rPr>
                <w:rFonts w:ascii="Arial" w:hAnsi="Arial" w:cs="Arial"/>
                <w:i/>
              </w:rPr>
              <w:t>Cadre de réponse</w:t>
            </w:r>
          </w:p>
        </w:tc>
        <w:tc>
          <w:tcPr>
            <w:tcW w:w="1028" w:type="dxa"/>
            <w:vAlign w:val="center"/>
            <w:hideMark/>
          </w:tcPr>
          <w:p w14:paraId="11D26E3A" w14:textId="77777777" w:rsidR="00977EC4" w:rsidRPr="00977EC4" w:rsidRDefault="00977EC4" w:rsidP="00977EC4">
            <w:pPr>
              <w:rPr>
                <w:rFonts w:ascii="Arial" w:hAnsi="Arial" w:cs="Arial"/>
                <w:i/>
              </w:rPr>
            </w:pPr>
            <w:r w:rsidRPr="00977EC4">
              <w:rPr>
                <w:rFonts w:ascii="Arial" w:hAnsi="Arial" w:cs="Arial"/>
                <w:i/>
              </w:rPr>
              <w:t>Type de réponse attendue</w:t>
            </w:r>
          </w:p>
        </w:tc>
      </w:tr>
      <w:tr w:rsidR="00977EC4" w:rsidRPr="00977EC4" w14:paraId="4E4BA538" w14:textId="77777777" w:rsidTr="00A26944">
        <w:trPr>
          <w:trHeight w:val="5445"/>
        </w:trPr>
        <w:tc>
          <w:tcPr>
            <w:tcW w:w="9049" w:type="dxa"/>
            <w:gridSpan w:val="2"/>
            <w:shd w:val="clear" w:color="000000" w:fill="F2F2F2"/>
            <w:vAlign w:val="center"/>
            <w:hideMark/>
          </w:tcPr>
          <w:p w14:paraId="0B559137" w14:textId="77777777" w:rsidR="00977EC4" w:rsidRPr="00977EC4" w:rsidRDefault="00977EC4" w:rsidP="00977EC4">
            <w:pPr>
              <w:rPr>
                <w:rFonts w:ascii="Arial" w:hAnsi="Arial" w:cs="Arial"/>
                <w:i/>
              </w:rPr>
            </w:pPr>
            <w:r w:rsidRPr="00977EC4">
              <w:rPr>
                <w:rFonts w:ascii="Arial" w:hAnsi="Arial" w:cs="Arial"/>
                <w:i/>
              </w:rPr>
              <w:lastRenderedPageBreak/>
              <w:t> </w:t>
            </w:r>
          </w:p>
        </w:tc>
        <w:tc>
          <w:tcPr>
            <w:tcW w:w="1028" w:type="dxa"/>
            <w:vAlign w:val="center"/>
            <w:hideMark/>
          </w:tcPr>
          <w:p w14:paraId="6CB09B88" w14:textId="77777777" w:rsidR="00977EC4" w:rsidRPr="00977EC4" w:rsidRDefault="00977EC4" w:rsidP="00977EC4">
            <w:pPr>
              <w:rPr>
                <w:rFonts w:ascii="Arial" w:hAnsi="Arial" w:cs="Arial"/>
                <w:i/>
              </w:rPr>
            </w:pPr>
            <w:r w:rsidRPr="00977EC4">
              <w:rPr>
                <w:rFonts w:ascii="Arial" w:hAnsi="Arial" w:cs="Arial"/>
                <w:i/>
              </w:rPr>
              <w:t>%</w:t>
            </w:r>
          </w:p>
        </w:tc>
      </w:tr>
    </w:tbl>
    <w:p w14:paraId="470E3613" w14:textId="77777777" w:rsidR="00977EC4" w:rsidRPr="00977EC4" w:rsidRDefault="00977EC4" w:rsidP="00977EC4">
      <w:pPr>
        <w:rPr>
          <w:rFonts w:ascii="Arial" w:hAnsi="Arial" w:cs="Arial"/>
          <w:i/>
        </w:rPr>
      </w:pPr>
    </w:p>
    <w:p w14:paraId="073D63DA" w14:textId="77777777" w:rsidR="00977EC4" w:rsidRPr="00977EC4" w:rsidRDefault="00977EC4" w:rsidP="00977EC4">
      <w:pPr>
        <w:rPr>
          <w:rFonts w:ascii="Arial" w:hAnsi="Arial" w:cs="Arial"/>
        </w:rPr>
      </w:pPr>
    </w:p>
    <w:p w14:paraId="0F330EFE" w14:textId="4FFFC76F" w:rsidR="00C01A0D" w:rsidRPr="00C01A0D" w:rsidRDefault="00C01A0D" w:rsidP="00C01A0D">
      <w:pPr>
        <w:rPr>
          <w:rFonts w:ascii="Arial" w:hAnsi="Arial" w:cs="Arial"/>
        </w:rPr>
      </w:pPr>
    </w:p>
    <w:sectPr w:rsidR="00C01A0D" w:rsidRPr="00C01A0D" w:rsidSect="00A26944">
      <w:footerReference w:type="even" r:id="rId11"/>
      <w:footerReference w:type="default" r:id="rId12"/>
      <w:footerReference w:type="first" r:id="rId13"/>
      <w:pgSz w:w="11907" w:h="16840" w:code="9"/>
      <w:pgMar w:top="1814" w:right="851" w:bottom="102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4BE8A" w14:textId="77777777" w:rsidR="0057005B" w:rsidRDefault="0057005B">
      <w:r>
        <w:separator/>
      </w:r>
    </w:p>
  </w:endnote>
  <w:endnote w:type="continuationSeparator" w:id="0">
    <w:p w14:paraId="4CBE6CD4" w14:textId="77777777" w:rsidR="0057005B" w:rsidRDefault="00570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64781" w14:textId="4EDCC0DD" w:rsidR="009D5579" w:rsidRDefault="00AD0950">
    <w:pPr>
      <w:pStyle w:val="Pieddepage"/>
    </w:pPr>
    <w:r>
      <w:rPr>
        <w:noProof/>
      </w:rPr>
      <mc:AlternateContent>
        <mc:Choice Requires="wps">
          <w:drawing>
            <wp:anchor distT="0" distB="0" distL="0" distR="0" simplePos="0" relativeHeight="251658241" behindDoc="0" locked="0" layoutInCell="1" allowOverlap="1" wp14:anchorId="05DFC265" wp14:editId="79B78C97">
              <wp:simplePos x="635" y="635"/>
              <wp:positionH relativeFrom="page">
                <wp:align>center</wp:align>
              </wp:positionH>
              <wp:positionV relativeFrom="page">
                <wp:align>bottom</wp:align>
              </wp:positionV>
              <wp:extent cx="762000" cy="314325"/>
              <wp:effectExtent l="0" t="0" r="0" b="0"/>
              <wp:wrapNone/>
              <wp:docPr id="431428615" name="Zone de texte 2" descr="Diffusion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62000" cy="314325"/>
                      </a:xfrm>
                      <a:prstGeom prst="rect">
                        <a:avLst/>
                      </a:prstGeom>
                      <a:noFill/>
                      <a:ln>
                        <a:noFill/>
                      </a:ln>
                    </wps:spPr>
                    <wps:txbx>
                      <w:txbxContent>
                        <w:p w14:paraId="419BC027" w14:textId="0F27821F" w:rsidR="00AD0950" w:rsidRPr="00AD0950" w:rsidRDefault="00AD0950" w:rsidP="00AD0950">
                          <w:pPr>
                            <w:rPr>
                              <w:rFonts w:ascii="Aptos" w:eastAsia="Aptos" w:hAnsi="Aptos" w:cs="Aptos"/>
                              <w:noProof/>
                              <w:color w:val="0000FF"/>
                              <w:sz w:val="16"/>
                              <w:szCs w:val="16"/>
                            </w:rPr>
                          </w:pPr>
                          <w:r w:rsidRPr="00AD0950">
                            <w:rPr>
                              <w:rFonts w:ascii="Aptos" w:eastAsia="Aptos" w:hAnsi="Aptos" w:cs="Aptos"/>
                              <w:noProof/>
                              <w:color w:val="0000FF"/>
                              <w:sz w:val="16"/>
                              <w:szCs w:val="16"/>
                            </w:rPr>
                            <w:t>Diffusion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DFC265" id="_x0000_t202" coordsize="21600,21600" o:spt="202" path="m,l,21600r21600,l21600,xe">
              <v:stroke joinstyle="miter"/>
              <v:path gradientshapeok="t" o:connecttype="rect"/>
            </v:shapetype>
            <v:shape id="_x0000_s1040" type="#_x0000_t202" alt="Diffusion interne" style="position:absolute;margin-left:0;margin-top:0;width:60pt;height:24.7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" filled="f" stroked="f">
              <v:textbox style="mso-fit-shape-to-text:t" inset="0,0,0,15pt">
                <w:txbxContent>
                  <w:p w14:paraId="419BC027" w14:textId="0F27821F" w:rsidR="00AD0950" w:rsidRPr="00AD0950" w:rsidRDefault="00AD0950" w:rsidP="00AD0950">
                    <w:pPr>
                      <w:rPr>
                        <w:rFonts w:ascii="Aptos" w:eastAsia="Aptos" w:hAnsi="Aptos" w:cs="Aptos"/>
                        <w:noProof/>
                        <w:color w:val="0000FF"/>
                        <w:sz w:val="16"/>
                        <w:szCs w:val="16"/>
                      </w:rPr>
                    </w:pPr>
                    <w:r w:rsidRPr="00AD0950">
                      <w:rPr>
                        <w:rFonts w:ascii="Aptos" w:eastAsia="Aptos" w:hAnsi="Aptos" w:cs="Aptos"/>
                        <w:noProof/>
                        <w:color w:val="0000FF"/>
                        <w:sz w:val="16"/>
                        <w:szCs w:val="16"/>
                      </w:rPr>
                      <w:t>Diffusion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E255E" w14:textId="316D6B03" w:rsidR="008B5338" w:rsidRDefault="00AD0950" w:rsidP="00A26944">
    <w:pPr>
      <w:tabs>
        <w:tab w:val="right" w:pos="9900"/>
      </w:tabs>
      <w:rPr>
        <w:rFonts w:ascii="Arial" w:hAnsi="Arial" w:cs="Arial"/>
      </w:rPr>
    </w:pPr>
    <w:r>
      <w:rPr>
        <w:rFonts w:ascii="Arial" w:hAnsi="Arial" w:cs="Arial"/>
        <w:noProof/>
      </w:rPr>
      <mc:AlternateContent>
        <mc:Choice Requires="wps">
          <w:drawing>
            <wp:anchor distT="0" distB="0" distL="0" distR="0" simplePos="0" relativeHeight="251658242" behindDoc="0" locked="0" layoutInCell="1" allowOverlap="1" wp14:anchorId="60BC10AA" wp14:editId="7740E9DD">
              <wp:simplePos x="635" y="635"/>
              <wp:positionH relativeFrom="page">
                <wp:align>center</wp:align>
              </wp:positionH>
              <wp:positionV relativeFrom="page">
                <wp:align>bottom</wp:align>
              </wp:positionV>
              <wp:extent cx="762000" cy="314325"/>
              <wp:effectExtent l="0" t="0" r="0" b="0"/>
              <wp:wrapNone/>
              <wp:docPr id="301693999" name="Zone de texte 3" descr="Diffusion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62000" cy="314325"/>
                      </a:xfrm>
                      <a:prstGeom prst="rect">
                        <a:avLst/>
                      </a:prstGeom>
                      <a:noFill/>
                      <a:ln>
                        <a:noFill/>
                      </a:ln>
                    </wps:spPr>
                    <wps:txbx>
                      <w:txbxContent>
                        <w:p w14:paraId="2185600A" w14:textId="14C22638" w:rsidR="00AD0950" w:rsidRPr="00AD0950" w:rsidRDefault="00AD0950" w:rsidP="00AD0950">
                          <w:pPr>
                            <w:rPr>
                              <w:rFonts w:ascii="Aptos" w:eastAsia="Aptos" w:hAnsi="Aptos" w:cs="Aptos"/>
                              <w:noProof/>
                              <w:color w:val="0000FF"/>
                              <w:sz w:val="16"/>
                              <w:szCs w:val="16"/>
                            </w:rPr>
                          </w:pPr>
                          <w:r w:rsidRPr="00AD0950">
                            <w:rPr>
                              <w:rFonts w:ascii="Aptos" w:eastAsia="Aptos" w:hAnsi="Aptos" w:cs="Aptos"/>
                              <w:noProof/>
                              <w:color w:val="0000FF"/>
                              <w:sz w:val="16"/>
                              <w:szCs w:val="16"/>
                            </w:rPr>
                            <w:t>Diffusion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0BC10AA" id="_x0000_t202" coordsize="21600,21600" o:spt="202" path="m,l,21600r21600,l21600,xe">
              <v:stroke joinstyle="miter"/>
              <v:path gradientshapeok="t" o:connecttype="rect"/>
            </v:shapetype>
            <v:shape id="_x0000_s1041" type="#_x0000_t202" alt="Diffusion interne" style="position:absolute;margin-left:0;margin-top:0;width:60pt;height:24.7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" filled="f" stroked="f">
              <v:textbox style="mso-fit-shape-to-text:t" inset="0,0,0,15pt">
                <w:txbxContent>
                  <w:p w14:paraId="2185600A" w14:textId="14C22638" w:rsidR="00AD0950" w:rsidRPr="00AD0950" w:rsidRDefault="00AD0950" w:rsidP="00AD0950">
                    <w:pPr>
                      <w:rPr>
                        <w:rFonts w:ascii="Aptos" w:eastAsia="Aptos" w:hAnsi="Aptos" w:cs="Aptos"/>
                        <w:noProof/>
                        <w:color w:val="0000FF"/>
                        <w:sz w:val="16"/>
                        <w:szCs w:val="16"/>
                      </w:rPr>
                    </w:pPr>
                    <w:r w:rsidRPr="00AD0950">
                      <w:rPr>
                        <w:rFonts w:ascii="Aptos" w:eastAsia="Aptos" w:hAnsi="Aptos" w:cs="Aptos"/>
                        <w:noProof/>
                        <w:color w:val="0000FF"/>
                        <w:sz w:val="16"/>
                        <w:szCs w:val="16"/>
                      </w:rPr>
                      <w:t>Diffusion interne</w:t>
                    </w:r>
                  </w:p>
                </w:txbxContent>
              </v:textbox>
              <w10:wrap anchorx="page" anchory="page"/>
            </v:shape>
          </w:pict>
        </mc:Fallback>
      </mc:AlternateContent>
    </w:r>
    <w:r w:rsidR="00CA5F91">
      <w:rPr>
        <w:rFonts w:ascii="Arial" w:hAnsi="Arial" w:cs="Arial"/>
      </w:rPr>
      <w:t>Marché numéro 0</w:t>
    </w:r>
    <w:r w:rsidR="000F0C47">
      <w:rPr>
        <w:rFonts w:ascii="Arial" w:hAnsi="Arial" w:cs="Arial"/>
      </w:rPr>
      <w:t xml:space="preserve">17.25 </w:t>
    </w:r>
  </w:p>
  <w:p w14:paraId="0415AE09" w14:textId="75AF9706" w:rsidR="00A26944" w:rsidRDefault="00CA5F91" w:rsidP="00A26944">
    <w:pPr>
      <w:tabs>
        <w:tab w:val="right" w:pos="9900"/>
      </w:tabs>
      <w:rPr>
        <w:rFonts w:ascii="Arial" w:hAnsi="Arial" w:cs="Arial"/>
      </w:rPr>
    </w:pPr>
    <w:r>
      <w:rPr>
        <w:rFonts w:ascii="Arial" w:hAnsi="Arial" w:cs="Arial"/>
      </w:rPr>
      <w:t>Cadre de réponse</w:t>
    </w:r>
    <w:r w:rsidR="008B5338">
      <w:rPr>
        <w:rFonts w:ascii="Arial" w:hAnsi="Arial" w:cs="Arial"/>
      </w:rPr>
      <w:t xml:space="preserve"> lot 2</w:t>
    </w:r>
  </w:p>
  <w:p w14:paraId="4EC23076" w14:textId="77777777" w:rsidR="00A26944" w:rsidRPr="00467481" w:rsidRDefault="00CA5F91" w:rsidP="00A26944">
    <w:pPr>
      <w:tabs>
        <w:tab w:val="right" w:pos="9900"/>
      </w:tabs>
      <w:rPr>
        <w:rFonts w:ascii="Arial" w:hAnsi="Arial" w:cs="Arial"/>
      </w:rPr>
    </w:pPr>
    <w:r w:rsidRPr="00467481">
      <w:rPr>
        <w:rFonts w:ascii="Arial" w:hAnsi="Arial" w:cs="Arial"/>
      </w:rPr>
      <w:tab/>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PAGE </w:instrText>
    </w:r>
    <w:r w:rsidRPr="00467481">
      <w:rPr>
        <w:rStyle w:val="Numrodepage"/>
        <w:rFonts w:ascii="Arial" w:hAnsi="Arial" w:cs="Arial"/>
        <w:sz w:val="16"/>
        <w:szCs w:val="16"/>
      </w:rPr>
      <w:fldChar w:fldCharType="separate"/>
    </w:r>
    <w:r w:rsidR="00FA265C">
      <w:rPr>
        <w:rStyle w:val="Numrodepage"/>
        <w:rFonts w:ascii="Arial" w:hAnsi="Arial" w:cs="Arial"/>
        <w:noProof/>
        <w:sz w:val="16"/>
        <w:szCs w:val="16"/>
      </w:rPr>
      <w:t>5</w:t>
    </w:r>
    <w:r w:rsidRPr="00467481">
      <w:rPr>
        <w:rStyle w:val="Numrodepage"/>
        <w:rFonts w:ascii="Arial" w:hAnsi="Arial" w:cs="Arial"/>
        <w:sz w:val="16"/>
        <w:szCs w:val="16"/>
      </w:rPr>
      <w:fldChar w:fldCharType="end"/>
    </w:r>
    <w:r w:rsidRPr="00467481">
      <w:rPr>
        <w:rStyle w:val="Numrodepage"/>
        <w:rFonts w:ascii="Arial" w:hAnsi="Arial" w:cs="Arial"/>
        <w:sz w:val="16"/>
        <w:szCs w:val="16"/>
      </w:rPr>
      <w:t xml:space="preserve"> / </w:t>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NUMPAGES </w:instrText>
    </w:r>
    <w:r w:rsidRPr="00467481">
      <w:rPr>
        <w:rStyle w:val="Numrodepage"/>
        <w:rFonts w:ascii="Arial" w:hAnsi="Arial" w:cs="Arial"/>
        <w:sz w:val="16"/>
        <w:szCs w:val="16"/>
      </w:rPr>
      <w:fldChar w:fldCharType="separate"/>
    </w:r>
    <w:r w:rsidR="00FA265C">
      <w:rPr>
        <w:rStyle w:val="Numrodepage"/>
        <w:rFonts w:ascii="Arial" w:hAnsi="Arial" w:cs="Arial"/>
        <w:noProof/>
        <w:sz w:val="16"/>
        <w:szCs w:val="16"/>
      </w:rPr>
      <w:t>5</w:t>
    </w:r>
    <w:r w:rsidRPr="00467481">
      <w:rPr>
        <w:rStyle w:val="Numrodepage"/>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4EDF5" w14:textId="23035D5C" w:rsidR="009D5579" w:rsidRDefault="00AD0950">
    <w:pPr>
      <w:pStyle w:val="Pieddepage"/>
    </w:pPr>
    <w:r>
      <w:rPr>
        <w:noProof/>
      </w:rPr>
      <mc:AlternateContent>
        <mc:Choice Requires="wps">
          <w:drawing>
            <wp:anchor distT="0" distB="0" distL="0" distR="0" simplePos="0" relativeHeight="251658240" behindDoc="0" locked="0" layoutInCell="1" allowOverlap="1" wp14:anchorId="53215D93" wp14:editId="090D2973">
              <wp:simplePos x="635" y="635"/>
              <wp:positionH relativeFrom="page">
                <wp:align>center</wp:align>
              </wp:positionH>
              <wp:positionV relativeFrom="page">
                <wp:align>bottom</wp:align>
              </wp:positionV>
              <wp:extent cx="762000" cy="314325"/>
              <wp:effectExtent l="0" t="0" r="0" b="0"/>
              <wp:wrapNone/>
              <wp:docPr id="306643533" name="Zone de texte 1" descr="Diffusion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62000" cy="314325"/>
                      </a:xfrm>
                      <a:prstGeom prst="rect">
                        <a:avLst/>
                      </a:prstGeom>
                      <a:noFill/>
                      <a:ln>
                        <a:noFill/>
                      </a:ln>
                    </wps:spPr>
                    <wps:txbx>
                      <w:txbxContent>
                        <w:p w14:paraId="6B34492A" w14:textId="4FE7C213" w:rsidR="00AD0950" w:rsidRPr="00AD0950" w:rsidRDefault="00AD0950" w:rsidP="00AD0950">
                          <w:pPr>
                            <w:rPr>
                              <w:rFonts w:ascii="Aptos" w:eastAsia="Aptos" w:hAnsi="Aptos" w:cs="Aptos"/>
                              <w:noProof/>
                              <w:color w:val="0000FF"/>
                              <w:sz w:val="16"/>
                              <w:szCs w:val="16"/>
                            </w:rPr>
                          </w:pPr>
                          <w:r w:rsidRPr="00AD0950">
                            <w:rPr>
                              <w:rFonts w:ascii="Aptos" w:eastAsia="Aptos" w:hAnsi="Aptos" w:cs="Aptos"/>
                              <w:noProof/>
                              <w:color w:val="0000FF"/>
                              <w:sz w:val="16"/>
                              <w:szCs w:val="16"/>
                            </w:rPr>
                            <w:t>Diffusion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3215D93" id="_x0000_t202" coordsize="21600,21600" o:spt="202" path="m,l,21600r21600,l21600,xe">
              <v:stroke joinstyle="miter"/>
              <v:path gradientshapeok="t" o:connecttype="rect"/>
            </v:shapetype>
            <v:shape id="Zone de texte 1" o:spid="_x0000_s1042" type="#_x0000_t202" alt="Diffusion interne" style="position:absolute;margin-left:0;margin-top:0;width:60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" filled="f" stroked="f">
              <v:textbox style="mso-fit-shape-to-text:t" inset="0,0,0,15pt">
                <w:txbxContent>
                  <w:p w14:paraId="6B34492A" w14:textId="4FE7C213" w:rsidR="00AD0950" w:rsidRPr="00AD0950" w:rsidRDefault="00AD0950" w:rsidP="00AD0950">
                    <w:pPr>
                      <w:rPr>
                        <w:rFonts w:ascii="Aptos" w:eastAsia="Aptos" w:hAnsi="Aptos" w:cs="Aptos"/>
                        <w:noProof/>
                        <w:color w:val="0000FF"/>
                        <w:sz w:val="16"/>
                        <w:szCs w:val="16"/>
                      </w:rPr>
                    </w:pPr>
                    <w:r w:rsidRPr="00AD0950">
                      <w:rPr>
                        <w:rFonts w:ascii="Aptos" w:eastAsia="Aptos" w:hAnsi="Aptos" w:cs="Aptos"/>
                        <w:noProof/>
                        <w:color w:val="0000FF"/>
                        <w:sz w:val="16"/>
                        <w:szCs w:val="16"/>
                      </w:rPr>
                      <w:t>Diffusion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BC086" w14:textId="77777777" w:rsidR="0057005B" w:rsidRDefault="0057005B">
      <w:r>
        <w:separator/>
      </w:r>
    </w:p>
  </w:footnote>
  <w:footnote w:type="continuationSeparator" w:id="0">
    <w:p w14:paraId="40A2AB49" w14:textId="77777777" w:rsidR="0057005B" w:rsidRDefault="00570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92E24"/>
    <w:multiLevelType w:val="multilevel"/>
    <w:tmpl w:val="C66807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F72310F"/>
    <w:multiLevelType w:val="multilevel"/>
    <w:tmpl w:val="8E7C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5E2615"/>
    <w:multiLevelType w:val="multilevel"/>
    <w:tmpl w:val="5C84C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437F63"/>
    <w:multiLevelType w:val="hybridMultilevel"/>
    <w:tmpl w:val="483EC2EC"/>
    <w:lvl w:ilvl="0" w:tplc="A998D106">
      <w:numFmt w:val="bullet"/>
      <w:lvlText w:val="-"/>
      <w:lvlJc w:val="left"/>
      <w:pPr>
        <w:ind w:left="720" w:hanging="360"/>
      </w:pPr>
      <w:rPr>
        <w:rFonts w:ascii="Arial" w:eastAsia="Times New Roman" w:hAnsi="Arial" w:cs="Arial" w:hint="default"/>
        <w:i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425FCB"/>
    <w:multiLevelType w:val="multilevel"/>
    <w:tmpl w:val="4DC630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5F80A2B2"/>
    <w:multiLevelType w:val="hybridMultilevel"/>
    <w:tmpl w:val="67EADB6C"/>
    <w:lvl w:ilvl="0" w:tplc="44A29054">
      <w:start w:val="1"/>
      <w:numFmt w:val="bullet"/>
      <w:lvlText w:val="-"/>
      <w:lvlJc w:val="left"/>
      <w:pPr>
        <w:ind w:left="720" w:hanging="360"/>
      </w:pPr>
      <w:rPr>
        <w:rFonts w:ascii="Aptos" w:hAnsi="Aptos" w:hint="default"/>
      </w:rPr>
    </w:lvl>
    <w:lvl w:ilvl="1" w:tplc="5AFC0C3C">
      <w:start w:val="1"/>
      <w:numFmt w:val="bullet"/>
      <w:lvlText w:val="o"/>
      <w:lvlJc w:val="left"/>
      <w:pPr>
        <w:ind w:left="1440" w:hanging="360"/>
      </w:pPr>
      <w:rPr>
        <w:rFonts w:ascii="Courier New" w:hAnsi="Courier New" w:hint="default"/>
      </w:rPr>
    </w:lvl>
    <w:lvl w:ilvl="2" w:tplc="B1FEE8F6">
      <w:start w:val="1"/>
      <w:numFmt w:val="bullet"/>
      <w:lvlText w:val=""/>
      <w:lvlJc w:val="left"/>
      <w:pPr>
        <w:ind w:left="2160" w:hanging="360"/>
      </w:pPr>
      <w:rPr>
        <w:rFonts w:ascii="Wingdings" w:hAnsi="Wingdings" w:hint="default"/>
      </w:rPr>
    </w:lvl>
    <w:lvl w:ilvl="3" w:tplc="E700A326">
      <w:start w:val="1"/>
      <w:numFmt w:val="bullet"/>
      <w:lvlText w:val=""/>
      <w:lvlJc w:val="left"/>
      <w:pPr>
        <w:ind w:left="2880" w:hanging="360"/>
      </w:pPr>
      <w:rPr>
        <w:rFonts w:ascii="Symbol" w:hAnsi="Symbol" w:hint="default"/>
      </w:rPr>
    </w:lvl>
    <w:lvl w:ilvl="4" w:tplc="94C842CE">
      <w:start w:val="1"/>
      <w:numFmt w:val="bullet"/>
      <w:lvlText w:val="o"/>
      <w:lvlJc w:val="left"/>
      <w:pPr>
        <w:ind w:left="3600" w:hanging="360"/>
      </w:pPr>
      <w:rPr>
        <w:rFonts w:ascii="Courier New" w:hAnsi="Courier New" w:hint="default"/>
      </w:rPr>
    </w:lvl>
    <w:lvl w:ilvl="5" w:tplc="34E6AB6C">
      <w:start w:val="1"/>
      <w:numFmt w:val="bullet"/>
      <w:lvlText w:val=""/>
      <w:lvlJc w:val="left"/>
      <w:pPr>
        <w:ind w:left="4320" w:hanging="360"/>
      </w:pPr>
      <w:rPr>
        <w:rFonts w:ascii="Wingdings" w:hAnsi="Wingdings" w:hint="default"/>
      </w:rPr>
    </w:lvl>
    <w:lvl w:ilvl="6" w:tplc="B7E2DB94">
      <w:start w:val="1"/>
      <w:numFmt w:val="bullet"/>
      <w:lvlText w:val=""/>
      <w:lvlJc w:val="left"/>
      <w:pPr>
        <w:ind w:left="5040" w:hanging="360"/>
      </w:pPr>
      <w:rPr>
        <w:rFonts w:ascii="Symbol" w:hAnsi="Symbol" w:hint="default"/>
      </w:rPr>
    </w:lvl>
    <w:lvl w:ilvl="7" w:tplc="7B3C2356">
      <w:start w:val="1"/>
      <w:numFmt w:val="bullet"/>
      <w:lvlText w:val="o"/>
      <w:lvlJc w:val="left"/>
      <w:pPr>
        <w:ind w:left="5760" w:hanging="360"/>
      </w:pPr>
      <w:rPr>
        <w:rFonts w:ascii="Courier New" w:hAnsi="Courier New" w:hint="default"/>
      </w:rPr>
    </w:lvl>
    <w:lvl w:ilvl="8" w:tplc="036232D0">
      <w:start w:val="1"/>
      <w:numFmt w:val="bullet"/>
      <w:lvlText w:val=""/>
      <w:lvlJc w:val="left"/>
      <w:pPr>
        <w:ind w:left="6480" w:hanging="360"/>
      </w:pPr>
      <w:rPr>
        <w:rFonts w:ascii="Wingdings" w:hAnsi="Wingdings" w:hint="default"/>
      </w:rPr>
    </w:lvl>
  </w:abstractNum>
  <w:abstractNum w:abstractNumId="7" w15:restartNumberingAfterBreak="0">
    <w:nsid w:val="6CFE0FF1"/>
    <w:multiLevelType w:val="multilevel"/>
    <w:tmpl w:val="61A46E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612588987">
    <w:abstractNumId w:val="3"/>
  </w:num>
  <w:num w:numId="2" w16cid:durableId="146555378">
    <w:abstractNumId w:val="4"/>
  </w:num>
  <w:num w:numId="3" w16cid:durableId="1553425130">
    <w:abstractNumId w:val="6"/>
  </w:num>
  <w:num w:numId="4" w16cid:durableId="635263272">
    <w:abstractNumId w:val="2"/>
  </w:num>
  <w:num w:numId="5" w16cid:durableId="1081832342">
    <w:abstractNumId w:val="1"/>
  </w:num>
  <w:num w:numId="6" w16cid:durableId="503326798">
    <w:abstractNumId w:val="0"/>
  </w:num>
  <w:num w:numId="7" w16cid:durableId="1410270265">
    <w:abstractNumId w:val="7"/>
  </w:num>
  <w:num w:numId="8" w16cid:durableId="10069135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NAULT Jean-rodolphe">
    <w15:presenceInfo w15:providerId="AD" w15:userId="S::jr.henault@francetravail.fr::211c9d8b-9925-490d-bfcd-38b244d38b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91"/>
    <w:rsid w:val="00000AF5"/>
    <w:rsid w:val="000054FC"/>
    <w:rsid w:val="00011825"/>
    <w:rsid w:val="0001758C"/>
    <w:rsid w:val="00032141"/>
    <w:rsid w:val="00040705"/>
    <w:rsid w:val="000415F8"/>
    <w:rsid w:val="00052CEE"/>
    <w:rsid w:val="000622E0"/>
    <w:rsid w:val="00066DFA"/>
    <w:rsid w:val="000745CE"/>
    <w:rsid w:val="00083247"/>
    <w:rsid w:val="00096F12"/>
    <w:rsid w:val="000A103A"/>
    <w:rsid w:val="000B49CB"/>
    <w:rsid w:val="000B7FD5"/>
    <w:rsid w:val="000D35DA"/>
    <w:rsid w:val="000F0C47"/>
    <w:rsid w:val="0010054B"/>
    <w:rsid w:val="00133CE2"/>
    <w:rsid w:val="00137849"/>
    <w:rsid w:val="00153469"/>
    <w:rsid w:val="001672AF"/>
    <w:rsid w:val="0017534B"/>
    <w:rsid w:val="001A3D70"/>
    <w:rsid w:val="001A49CF"/>
    <w:rsid w:val="001C3851"/>
    <w:rsid w:val="001C551E"/>
    <w:rsid w:val="001E03DD"/>
    <w:rsid w:val="001E10CB"/>
    <w:rsid w:val="00216C5E"/>
    <w:rsid w:val="00222A68"/>
    <w:rsid w:val="0022D722"/>
    <w:rsid w:val="002571CB"/>
    <w:rsid w:val="00264A36"/>
    <w:rsid w:val="00266C1E"/>
    <w:rsid w:val="002B04D9"/>
    <w:rsid w:val="002B2297"/>
    <w:rsid w:val="002C1B23"/>
    <w:rsid w:val="002C1C23"/>
    <w:rsid w:val="002D09A4"/>
    <w:rsid w:val="002D4E51"/>
    <w:rsid w:val="003257A5"/>
    <w:rsid w:val="00332465"/>
    <w:rsid w:val="00336747"/>
    <w:rsid w:val="00362A85"/>
    <w:rsid w:val="003652C7"/>
    <w:rsid w:val="003B0E3A"/>
    <w:rsid w:val="003B2EB9"/>
    <w:rsid w:val="003B3450"/>
    <w:rsid w:val="003C403D"/>
    <w:rsid w:val="003E36F2"/>
    <w:rsid w:val="003F484D"/>
    <w:rsid w:val="003F5683"/>
    <w:rsid w:val="00410912"/>
    <w:rsid w:val="00421454"/>
    <w:rsid w:val="004255D5"/>
    <w:rsid w:val="00444BD3"/>
    <w:rsid w:val="004708E0"/>
    <w:rsid w:val="0047189B"/>
    <w:rsid w:val="004A433A"/>
    <w:rsid w:val="004A64D3"/>
    <w:rsid w:val="004B6BCE"/>
    <w:rsid w:val="004D62FC"/>
    <w:rsid w:val="00501C6C"/>
    <w:rsid w:val="0052029D"/>
    <w:rsid w:val="005238B2"/>
    <w:rsid w:val="00532C24"/>
    <w:rsid w:val="00535BB9"/>
    <w:rsid w:val="00536845"/>
    <w:rsid w:val="00537A3F"/>
    <w:rsid w:val="00556BC4"/>
    <w:rsid w:val="00557A41"/>
    <w:rsid w:val="0057005B"/>
    <w:rsid w:val="00576FEC"/>
    <w:rsid w:val="00581E73"/>
    <w:rsid w:val="005962F5"/>
    <w:rsid w:val="005A4F5F"/>
    <w:rsid w:val="005A7D11"/>
    <w:rsid w:val="005F4485"/>
    <w:rsid w:val="005F4B72"/>
    <w:rsid w:val="00611044"/>
    <w:rsid w:val="00613695"/>
    <w:rsid w:val="00623E0D"/>
    <w:rsid w:val="006463FF"/>
    <w:rsid w:val="00651A3C"/>
    <w:rsid w:val="00654F06"/>
    <w:rsid w:val="006675B3"/>
    <w:rsid w:val="00672D7A"/>
    <w:rsid w:val="006779BF"/>
    <w:rsid w:val="006957C1"/>
    <w:rsid w:val="006A1FE2"/>
    <w:rsid w:val="006D4C86"/>
    <w:rsid w:val="006E2439"/>
    <w:rsid w:val="006E5249"/>
    <w:rsid w:val="00703BBE"/>
    <w:rsid w:val="00711377"/>
    <w:rsid w:val="00711C11"/>
    <w:rsid w:val="0071707B"/>
    <w:rsid w:val="007366AC"/>
    <w:rsid w:val="00737306"/>
    <w:rsid w:val="00744012"/>
    <w:rsid w:val="00756EF5"/>
    <w:rsid w:val="00770A42"/>
    <w:rsid w:val="00790CF2"/>
    <w:rsid w:val="00791818"/>
    <w:rsid w:val="00792624"/>
    <w:rsid w:val="00794543"/>
    <w:rsid w:val="007D7499"/>
    <w:rsid w:val="007D7D1F"/>
    <w:rsid w:val="007E7D8F"/>
    <w:rsid w:val="007F3104"/>
    <w:rsid w:val="00801FBD"/>
    <w:rsid w:val="008022E0"/>
    <w:rsid w:val="00813B3A"/>
    <w:rsid w:val="008178C2"/>
    <w:rsid w:val="00824350"/>
    <w:rsid w:val="00830E99"/>
    <w:rsid w:val="008329E8"/>
    <w:rsid w:val="008434B1"/>
    <w:rsid w:val="00854A6E"/>
    <w:rsid w:val="008552B8"/>
    <w:rsid w:val="00892C0E"/>
    <w:rsid w:val="00894762"/>
    <w:rsid w:val="00897025"/>
    <w:rsid w:val="008B3FE0"/>
    <w:rsid w:val="008B5338"/>
    <w:rsid w:val="008D6E10"/>
    <w:rsid w:val="008E4DDC"/>
    <w:rsid w:val="008E7032"/>
    <w:rsid w:val="008F63A1"/>
    <w:rsid w:val="009012E6"/>
    <w:rsid w:val="00910F8D"/>
    <w:rsid w:val="00931977"/>
    <w:rsid w:val="00937B7B"/>
    <w:rsid w:val="00941D27"/>
    <w:rsid w:val="00963FDB"/>
    <w:rsid w:val="00974D0A"/>
    <w:rsid w:val="00977EC4"/>
    <w:rsid w:val="00996748"/>
    <w:rsid w:val="009A5DD2"/>
    <w:rsid w:val="009B2E67"/>
    <w:rsid w:val="009C36DF"/>
    <w:rsid w:val="009D00A8"/>
    <w:rsid w:val="009D5579"/>
    <w:rsid w:val="009E4889"/>
    <w:rsid w:val="00A0204A"/>
    <w:rsid w:val="00A0386E"/>
    <w:rsid w:val="00A143CA"/>
    <w:rsid w:val="00A225C5"/>
    <w:rsid w:val="00A26944"/>
    <w:rsid w:val="00A312C5"/>
    <w:rsid w:val="00A3390F"/>
    <w:rsid w:val="00A51387"/>
    <w:rsid w:val="00A51E1C"/>
    <w:rsid w:val="00A5442C"/>
    <w:rsid w:val="00A72396"/>
    <w:rsid w:val="00A87997"/>
    <w:rsid w:val="00A9090A"/>
    <w:rsid w:val="00A90B01"/>
    <w:rsid w:val="00A92F77"/>
    <w:rsid w:val="00AA158F"/>
    <w:rsid w:val="00AC17EA"/>
    <w:rsid w:val="00AD0950"/>
    <w:rsid w:val="00AD1DB4"/>
    <w:rsid w:val="00AD1EE3"/>
    <w:rsid w:val="00AD6B3E"/>
    <w:rsid w:val="00AE6FD3"/>
    <w:rsid w:val="00B05210"/>
    <w:rsid w:val="00B12F41"/>
    <w:rsid w:val="00B40E6C"/>
    <w:rsid w:val="00B62CB7"/>
    <w:rsid w:val="00B70000"/>
    <w:rsid w:val="00BB2862"/>
    <w:rsid w:val="00BD6DF9"/>
    <w:rsid w:val="00BF0BD1"/>
    <w:rsid w:val="00BF2192"/>
    <w:rsid w:val="00C01A0D"/>
    <w:rsid w:val="00C032A7"/>
    <w:rsid w:val="00C03E4C"/>
    <w:rsid w:val="00C1089F"/>
    <w:rsid w:val="00C109ED"/>
    <w:rsid w:val="00C1113C"/>
    <w:rsid w:val="00C253A5"/>
    <w:rsid w:val="00C3131F"/>
    <w:rsid w:val="00C4501D"/>
    <w:rsid w:val="00C46DFE"/>
    <w:rsid w:val="00C539B6"/>
    <w:rsid w:val="00C56FCF"/>
    <w:rsid w:val="00C62336"/>
    <w:rsid w:val="00CA1AD0"/>
    <w:rsid w:val="00CA5F91"/>
    <w:rsid w:val="00CC7CED"/>
    <w:rsid w:val="00CF08D5"/>
    <w:rsid w:val="00CF0F8B"/>
    <w:rsid w:val="00CF756D"/>
    <w:rsid w:val="00D16FAA"/>
    <w:rsid w:val="00D26E23"/>
    <w:rsid w:val="00D31F71"/>
    <w:rsid w:val="00D401EF"/>
    <w:rsid w:val="00D42D0D"/>
    <w:rsid w:val="00D66845"/>
    <w:rsid w:val="00D777DA"/>
    <w:rsid w:val="00DB4C67"/>
    <w:rsid w:val="00DB782F"/>
    <w:rsid w:val="00DD78AB"/>
    <w:rsid w:val="00E0166D"/>
    <w:rsid w:val="00E06D86"/>
    <w:rsid w:val="00E11B9E"/>
    <w:rsid w:val="00E5A535"/>
    <w:rsid w:val="00E82840"/>
    <w:rsid w:val="00E85F52"/>
    <w:rsid w:val="00E94EA3"/>
    <w:rsid w:val="00EA3FCD"/>
    <w:rsid w:val="00EB395A"/>
    <w:rsid w:val="00EB4854"/>
    <w:rsid w:val="00EC07EF"/>
    <w:rsid w:val="00ED1616"/>
    <w:rsid w:val="00F017B7"/>
    <w:rsid w:val="00F10D2B"/>
    <w:rsid w:val="00F36D2E"/>
    <w:rsid w:val="00F400F8"/>
    <w:rsid w:val="00F41922"/>
    <w:rsid w:val="00F555FF"/>
    <w:rsid w:val="00F658AC"/>
    <w:rsid w:val="00F712F0"/>
    <w:rsid w:val="00FA265C"/>
    <w:rsid w:val="00FA3C89"/>
    <w:rsid w:val="00FC2173"/>
    <w:rsid w:val="00FD6D9C"/>
    <w:rsid w:val="00FF6A6B"/>
    <w:rsid w:val="0255B789"/>
    <w:rsid w:val="0329CB77"/>
    <w:rsid w:val="0405DABE"/>
    <w:rsid w:val="04944CAB"/>
    <w:rsid w:val="06234E6B"/>
    <w:rsid w:val="06376190"/>
    <w:rsid w:val="06D67EE0"/>
    <w:rsid w:val="06DB1056"/>
    <w:rsid w:val="070CFC41"/>
    <w:rsid w:val="07C50E43"/>
    <w:rsid w:val="094B9211"/>
    <w:rsid w:val="0CA7A7B7"/>
    <w:rsid w:val="0E6FC56F"/>
    <w:rsid w:val="0F218868"/>
    <w:rsid w:val="0F2E561D"/>
    <w:rsid w:val="0F7F27FB"/>
    <w:rsid w:val="0F8649DD"/>
    <w:rsid w:val="0FA107B0"/>
    <w:rsid w:val="10D59692"/>
    <w:rsid w:val="117B0B89"/>
    <w:rsid w:val="118251D7"/>
    <w:rsid w:val="127654AE"/>
    <w:rsid w:val="12D23361"/>
    <w:rsid w:val="12E6D6E1"/>
    <w:rsid w:val="13D5C1D7"/>
    <w:rsid w:val="13DF3E76"/>
    <w:rsid w:val="13FFE3DD"/>
    <w:rsid w:val="14218D4E"/>
    <w:rsid w:val="145CF183"/>
    <w:rsid w:val="14B0D3D3"/>
    <w:rsid w:val="1529165B"/>
    <w:rsid w:val="15A68CC3"/>
    <w:rsid w:val="177E2F4D"/>
    <w:rsid w:val="17EB38DA"/>
    <w:rsid w:val="1868D013"/>
    <w:rsid w:val="19ADC48E"/>
    <w:rsid w:val="1A8484FA"/>
    <w:rsid w:val="1C3DCD22"/>
    <w:rsid w:val="1C3FEEAF"/>
    <w:rsid w:val="1CA54081"/>
    <w:rsid w:val="1EEAB6FA"/>
    <w:rsid w:val="1F53F91E"/>
    <w:rsid w:val="20099C43"/>
    <w:rsid w:val="2486238C"/>
    <w:rsid w:val="24C495A6"/>
    <w:rsid w:val="250A95CE"/>
    <w:rsid w:val="25243355"/>
    <w:rsid w:val="2759F357"/>
    <w:rsid w:val="27A76F3B"/>
    <w:rsid w:val="298A53E2"/>
    <w:rsid w:val="2A5B09AD"/>
    <w:rsid w:val="2B1AD601"/>
    <w:rsid w:val="2C17B063"/>
    <w:rsid w:val="2C62EC6F"/>
    <w:rsid w:val="2C8DB8DC"/>
    <w:rsid w:val="2D9AEE00"/>
    <w:rsid w:val="2DC4B9D7"/>
    <w:rsid w:val="2E8FCB09"/>
    <w:rsid w:val="3077614C"/>
    <w:rsid w:val="30795B1E"/>
    <w:rsid w:val="30A56843"/>
    <w:rsid w:val="30E59732"/>
    <w:rsid w:val="316EA044"/>
    <w:rsid w:val="31795A25"/>
    <w:rsid w:val="31DBDC07"/>
    <w:rsid w:val="34824CC8"/>
    <w:rsid w:val="35CAEF01"/>
    <w:rsid w:val="36C0B118"/>
    <w:rsid w:val="3711E6D9"/>
    <w:rsid w:val="37A13D01"/>
    <w:rsid w:val="3922A8AC"/>
    <w:rsid w:val="39C303D4"/>
    <w:rsid w:val="3A07A27F"/>
    <w:rsid w:val="3AA146AA"/>
    <w:rsid w:val="3B210CC6"/>
    <w:rsid w:val="3B4C5617"/>
    <w:rsid w:val="3D47B60B"/>
    <w:rsid w:val="3E8E3747"/>
    <w:rsid w:val="3FFF787A"/>
    <w:rsid w:val="4106B0E8"/>
    <w:rsid w:val="423628B4"/>
    <w:rsid w:val="42C650FF"/>
    <w:rsid w:val="4300AB14"/>
    <w:rsid w:val="43E35B8F"/>
    <w:rsid w:val="440862E1"/>
    <w:rsid w:val="44745194"/>
    <w:rsid w:val="4478CCF1"/>
    <w:rsid w:val="44FDDED9"/>
    <w:rsid w:val="45511647"/>
    <w:rsid w:val="4573DB52"/>
    <w:rsid w:val="4593ACA6"/>
    <w:rsid w:val="46040F1B"/>
    <w:rsid w:val="46993EE9"/>
    <w:rsid w:val="469BFCE0"/>
    <w:rsid w:val="49F151F1"/>
    <w:rsid w:val="4A3023EE"/>
    <w:rsid w:val="4C447228"/>
    <w:rsid w:val="4CBC2F9D"/>
    <w:rsid w:val="4D8121B7"/>
    <w:rsid w:val="4D9B7753"/>
    <w:rsid w:val="4DE6150B"/>
    <w:rsid w:val="4E5CBCC9"/>
    <w:rsid w:val="4E629062"/>
    <w:rsid w:val="4E8627F2"/>
    <w:rsid w:val="4F73F515"/>
    <w:rsid w:val="507340FD"/>
    <w:rsid w:val="5081924E"/>
    <w:rsid w:val="51974290"/>
    <w:rsid w:val="53732113"/>
    <w:rsid w:val="539EB409"/>
    <w:rsid w:val="53D141D1"/>
    <w:rsid w:val="55679395"/>
    <w:rsid w:val="56898E87"/>
    <w:rsid w:val="575A48EF"/>
    <w:rsid w:val="59FF9D92"/>
    <w:rsid w:val="5C383961"/>
    <w:rsid w:val="5CA72AE3"/>
    <w:rsid w:val="5D40AA43"/>
    <w:rsid w:val="5D9F4E73"/>
    <w:rsid w:val="5E8E7367"/>
    <w:rsid w:val="5F7DAF55"/>
    <w:rsid w:val="60660F5C"/>
    <w:rsid w:val="60A1006A"/>
    <w:rsid w:val="61B8D015"/>
    <w:rsid w:val="61D1A68D"/>
    <w:rsid w:val="62DD5640"/>
    <w:rsid w:val="6415B444"/>
    <w:rsid w:val="64252BEF"/>
    <w:rsid w:val="6494B556"/>
    <w:rsid w:val="64C9E016"/>
    <w:rsid w:val="659740CC"/>
    <w:rsid w:val="664D3B67"/>
    <w:rsid w:val="6650622B"/>
    <w:rsid w:val="67FBAB5B"/>
    <w:rsid w:val="68086EC5"/>
    <w:rsid w:val="6818E8A6"/>
    <w:rsid w:val="68A85865"/>
    <w:rsid w:val="69FC8AA0"/>
    <w:rsid w:val="6C3ED17F"/>
    <w:rsid w:val="6C3F18B2"/>
    <w:rsid w:val="6C585F26"/>
    <w:rsid w:val="6C7F0F20"/>
    <w:rsid w:val="6D0B11DE"/>
    <w:rsid w:val="6D5E884C"/>
    <w:rsid w:val="6DFB74F9"/>
    <w:rsid w:val="70C5ECB7"/>
    <w:rsid w:val="7103DA30"/>
    <w:rsid w:val="739B5F44"/>
    <w:rsid w:val="7456942A"/>
    <w:rsid w:val="755B6D76"/>
    <w:rsid w:val="76269C77"/>
    <w:rsid w:val="767AFCE8"/>
    <w:rsid w:val="77609601"/>
    <w:rsid w:val="77D944D6"/>
    <w:rsid w:val="79A57EB3"/>
    <w:rsid w:val="79BCFE66"/>
    <w:rsid w:val="7B500B33"/>
    <w:rsid w:val="7BC37619"/>
    <w:rsid w:val="7E3E1A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5D85F"/>
  <w15:chartTrackingRefBased/>
  <w15:docId w15:val="{0CA6EF0E-9430-4F1A-87C5-59841CE6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E99"/>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CA5F91"/>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CA5F91"/>
    <w:rPr>
      <w:rFonts w:ascii="Arial" w:eastAsia="Times New Roman" w:hAnsi="Arial" w:cs="Arial"/>
      <w:b/>
      <w:bCs/>
      <w:sz w:val="24"/>
      <w:szCs w:val="24"/>
      <w:lang w:eastAsia="fr-FR"/>
    </w:rPr>
  </w:style>
  <w:style w:type="paragraph" w:styleId="En-tte">
    <w:name w:val="header"/>
    <w:aliases w:val="En-tête1,E.e"/>
    <w:basedOn w:val="Normal"/>
    <w:link w:val="En-tteCar"/>
    <w:rsid w:val="00CA5F91"/>
    <w:pPr>
      <w:tabs>
        <w:tab w:val="center" w:pos="4536"/>
        <w:tab w:val="right" w:pos="9072"/>
      </w:tabs>
    </w:pPr>
  </w:style>
  <w:style w:type="character" w:customStyle="1" w:styleId="En-tteCar">
    <w:name w:val="En-tête Car"/>
    <w:aliases w:val="En-tête1 Car,E.e Car"/>
    <w:basedOn w:val="Policepardfaut"/>
    <w:link w:val="En-tte"/>
    <w:rsid w:val="00CA5F91"/>
    <w:rPr>
      <w:rFonts w:ascii="Times New Roman" w:eastAsia="Times New Roman" w:hAnsi="Times New Roman" w:cs="Times New Roman"/>
      <w:sz w:val="20"/>
      <w:szCs w:val="20"/>
      <w:lang w:eastAsia="fr-FR"/>
    </w:rPr>
  </w:style>
  <w:style w:type="character" w:styleId="Numrodepage">
    <w:name w:val="page number"/>
    <w:basedOn w:val="Policepardfaut"/>
    <w:rsid w:val="00CA5F91"/>
  </w:style>
  <w:style w:type="character" w:styleId="Marquedecommentaire">
    <w:name w:val="annotation reference"/>
    <w:semiHidden/>
    <w:rsid w:val="00CA5F91"/>
    <w:rPr>
      <w:sz w:val="16"/>
      <w:szCs w:val="16"/>
    </w:rPr>
  </w:style>
  <w:style w:type="paragraph" w:styleId="Commentaire">
    <w:name w:val="annotation text"/>
    <w:basedOn w:val="Normal"/>
    <w:link w:val="CommentaireCar"/>
    <w:semiHidden/>
    <w:rsid w:val="00CA5F91"/>
  </w:style>
  <w:style w:type="character" w:customStyle="1" w:styleId="CommentaireCar">
    <w:name w:val="Commentaire Car"/>
    <w:basedOn w:val="Policepardfaut"/>
    <w:link w:val="Commentaire"/>
    <w:semiHidden/>
    <w:rsid w:val="00CA5F91"/>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CA5F91"/>
    <w:pPr>
      <w:jc w:val="center"/>
    </w:pPr>
    <w:rPr>
      <w:b/>
      <w:bCs/>
    </w:rPr>
  </w:style>
  <w:style w:type="character" w:customStyle="1" w:styleId="TitreCar">
    <w:name w:val="Titre Car"/>
    <w:basedOn w:val="Policepardfaut"/>
    <w:link w:val="Titre"/>
    <w:uiPriority w:val="10"/>
    <w:rsid w:val="00CA5F91"/>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CA5F91"/>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5F91"/>
    <w:rPr>
      <w:rFonts w:ascii="Segoe UI" w:eastAsia="Times New Roman" w:hAnsi="Segoe UI" w:cs="Segoe UI"/>
      <w:sz w:val="18"/>
      <w:szCs w:val="18"/>
      <w:lang w:eastAsia="fr-FR"/>
    </w:rPr>
  </w:style>
  <w:style w:type="paragraph" w:styleId="Rvision">
    <w:name w:val="Revision"/>
    <w:hidden/>
    <w:uiPriority w:val="99"/>
    <w:semiHidden/>
    <w:rsid w:val="00DB782F"/>
    <w:pPr>
      <w:spacing w:after="0" w:line="240" w:lineRule="auto"/>
    </w:pPr>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F0BD1"/>
    <w:rPr>
      <w:b/>
      <w:bCs/>
    </w:rPr>
  </w:style>
  <w:style w:type="character" w:customStyle="1" w:styleId="ObjetducommentaireCar">
    <w:name w:val="Objet du commentaire Car"/>
    <w:basedOn w:val="CommentaireCar"/>
    <w:link w:val="Objetducommentaire"/>
    <w:uiPriority w:val="99"/>
    <w:semiHidden/>
    <w:rsid w:val="00BF0BD1"/>
    <w:rPr>
      <w:rFonts w:ascii="Times New Roman" w:eastAsia="Times New Roman" w:hAnsi="Times New Roman" w:cs="Times New Roman"/>
      <w:b/>
      <w:bCs/>
      <w:sz w:val="20"/>
      <w:szCs w:val="20"/>
      <w:lang w:eastAsia="fr-FR"/>
    </w:rPr>
  </w:style>
  <w:style w:type="paragraph" w:styleId="Pieddepage">
    <w:name w:val="footer"/>
    <w:basedOn w:val="Normal"/>
    <w:link w:val="PieddepageCar"/>
    <w:uiPriority w:val="99"/>
    <w:unhideWhenUsed/>
    <w:rsid w:val="00A0204A"/>
    <w:pPr>
      <w:tabs>
        <w:tab w:val="center" w:pos="4536"/>
        <w:tab w:val="right" w:pos="9072"/>
      </w:tabs>
    </w:pPr>
  </w:style>
  <w:style w:type="character" w:customStyle="1" w:styleId="PieddepageCar">
    <w:name w:val="Pied de page Car"/>
    <w:basedOn w:val="Policepardfaut"/>
    <w:link w:val="Pieddepage"/>
    <w:uiPriority w:val="99"/>
    <w:rsid w:val="00A0204A"/>
    <w:rPr>
      <w:rFonts w:ascii="Times New Roman" w:eastAsia="Times New Roman" w:hAnsi="Times New Roman" w:cs="Times New Roman"/>
      <w:sz w:val="20"/>
      <w:szCs w:val="20"/>
      <w:lang w:eastAsia="fr-FR"/>
    </w:rPr>
  </w:style>
  <w:style w:type="table" w:styleId="Grilledutableau">
    <w:name w:val="Table Grid"/>
    <w:basedOn w:val="TableauNormal"/>
    <w:uiPriority w:val="39"/>
    <w:rsid w:val="00C01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55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255970-6da2-4f71-bd8b-5199a3512dbf">
      <Terms xmlns="http://schemas.microsoft.com/office/infopath/2007/PartnerControls"/>
    </lcf76f155ced4ddcb4097134ff3c332f>
    <TaxCatchAll xmlns="44374e25-8554-4e73-8f39-2c51f9aef7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113D8EAB07AF47AA11153BEB36B87D" ma:contentTypeVersion="16" ma:contentTypeDescription="Crée un document." ma:contentTypeScope="" ma:versionID="e39288774fa1aa52f6918cd7823aa1fd">
  <xsd:schema xmlns:xsd="http://www.w3.org/2001/XMLSchema" xmlns:xs="http://www.w3.org/2001/XMLSchema" xmlns:p="http://schemas.microsoft.com/office/2006/metadata/properties" xmlns:ns2="08255970-6da2-4f71-bd8b-5199a3512dbf" xmlns:ns3="44374e25-8554-4e73-8f39-2c51f9aef734" targetNamespace="http://schemas.microsoft.com/office/2006/metadata/properties" ma:root="true" ma:fieldsID="256e786ad5488cbeff779091c05f797c" ns2:_="" ns3:_="">
    <xsd:import namespace="08255970-6da2-4f71-bd8b-5199a3512dbf"/>
    <xsd:import namespace="44374e25-8554-4e73-8f39-2c51f9aef7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55970-6da2-4f71-bd8b-5199a3512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374e25-8554-4e73-8f39-2c51f9aef7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dae597-1646-49ec-9bb6-b4517676588a}" ma:internalName="TaxCatchAll" ma:showField="CatchAllData" ma:web="44374e25-8554-4e73-8f39-2c51f9aef73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C2911-AD23-406B-A52D-62CFDE3895BB}">
  <ds:schemaRefs>
    <ds:schemaRef ds:uri="http://schemas.microsoft.com/office/2006/metadata/properties"/>
    <ds:schemaRef ds:uri="http://schemas.microsoft.com/office/infopath/2007/PartnerControls"/>
    <ds:schemaRef ds:uri="08255970-6da2-4f71-bd8b-5199a3512dbf"/>
    <ds:schemaRef ds:uri="44374e25-8554-4e73-8f39-2c51f9aef734"/>
  </ds:schemaRefs>
</ds:datastoreItem>
</file>

<file path=customXml/itemProps2.xml><?xml version="1.0" encoding="utf-8"?>
<ds:datastoreItem xmlns:ds="http://schemas.openxmlformats.org/officeDocument/2006/customXml" ds:itemID="{B3C1D77E-46CE-4D7C-944D-D1FED16FB957}">
  <ds:schemaRefs>
    <ds:schemaRef ds:uri="http://schemas.microsoft.com/sharepoint/v3/contenttype/forms"/>
  </ds:schemaRefs>
</ds:datastoreItem>
</file>

<file path=customXml/itemProps3.xml><?xml version="1.0" encoding="utf-8"?>
<ds:datastoreItem xmlns:ds="http://schemas.openxmlformats.org/officeDocument/2006/customXml" ds:itemID="{400160BA-0691-476A-A172-8C4F576AD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55970-6da2-4f71-bd8b-5199a3512dbf"/>
    <ds:schemaRef ds:uri="44374e25-8554-4e73-8f39-2c51f9aef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D0FF1F-EF39-4359-AF64-7900B308A955}">
  <ds:schemaRefs>
    <ds:schemaRef ds:uri="http://schemas.openxmlformats.org/officeDocument/2006/bibliography"/>
  </ds:schemaRefs>
</ds:datastoreItem>
</file>

<file path=docMetadata/LabelInfo.xml><?xml version="1.0" encoding="utf-8"?>
<clbl:labelList xmlns:clbl="http://schemas.microsoft.com/office/2020/mipLabelMetadata">
  <clbl:label id="{a2560419-e607-4c1e-bc64-87e1d81008cd}" enabled="1" method="Standard" siteId="{55a8600f-4ee6-4bb5-8f14-53589536b6df}"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18</Pages>
  <Words>2187</Words>
  <Characters>12033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THIRION Noemie</dc:creator>
  <cp:keywords/>
  <dc:description/>
  <cp:lastModifiedBy>HENAULT Jean-rodolphe</cp:lastModifiedBy>
  <cp:revision>4</cp:revision>
  <cp:lastPrinted>2021-08-05T19:18:00Z</cp:lastPrinted>
  <dcterms:created xsi:type="dcterms:W3CDTF">2026-02-18T18:26:00Z</dcterms:created>
  <dcterms:modified xsi:type="dcterms:W3CDTF">2026-02-18T18:42:00Z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0x010100FB113D8EAB07AF47AA11153BEB36B87D</vt:lpwstr>
  </property>
  <property fmtid="{D5CDD505-2E9C-101B-9397-08002B2CF9AE}" pid="3" name="Order">
    <vt:r8>13476000</vt:r8>
  </property>
  <property fmtid="{D5CDD505-2E9C-101B-9397-08002B2CF9AE}" pid="4" name="MediaServiceImageTags">
    <vt:lpwstr/>
  </property>
  <property fmtid="{D5CDD505-2E9C-101B-9397-08002B2CF9AE}" pid="5" name="ClassificationContentMarkingFooterShapeIds">
    <vt:lpwstr>1247024d,19b71407,11fb7c2f</vt:lpwstr>
  </property>
  <property fmtid="{D5CDD505-2E9C-101B-9397-08002B2CF9AE}" pid="6" name="ClassificationContentMarkingFooterFontProps">
    <vt:lpwstr>#0000ff,8,Aptos</vt:lpwstr>
  </property>
  <property fmtid="{D5CDD505-2E9C-101B-9397-08002B2CF9AE}" pid="7" name="ClassificationContentMarkingFooterText">
    <vt:lpwstr>Diffusion interne</vt:lpwstr>
  </property>
</Properties>
</file>